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655B2B">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655B2B">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655B2B">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655B2B">
        <w:trPr>
          <w:jc w:val="center"/>
        </w:trPr>
        <w:tc>
          <w:tcPr>
            <w:tcW w:w="4370" w:type="dxa"/>
            <w:tcBorders>
              <w:top w:val="single" w:sz="6" w:space="0" w:color="auto"/>
              <w:left w:val="double" w:sz="6" w:space="0" w:color="auto"/>
            </w:tcBorders>
          </w:tcPr>
          <w:p w14:paraId="6D7C9F9F" w14:textId="77777777" w:rsidR="000D6DA7" w:rsidRDefault="000D6DA7" w:rsidP="00655B2B">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74843B83"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w:t>
            </w:r>
            <w:r w:rsidR="001E67F7">
              <w:rPr>
                <w:rFonts w:ascii="Arial" w:hAnsi="Arial"/>
              </w:rPr>
              <w:t>30</w:t>
            </w:r>
            <w:r w:rsidR="00EA1409">
              <w:rPr>
                <w:rFonts w:ascii="Arial" w:hAnsi="Arial"/>
              </w:rPr>
              <w:t>-</w:t>
            </w:r>
            <w:r w:rsidR="00AF4E76">
              <w:rPr>
                <w:rFonts w:ascii="Arial" w:hAnsi="Arial"/>
              </w:rPr>
              <w:t>0</w:t>
            </w:r>
            <w:r w:rsidR="001E67F7">
              <w:rPr>
                <w:rFonts w:ascii="Arial" w:hAnsi="Arial"/>
              </w:rPr>
              <w:t>1</w:t>
            </w:r>
            <w:r w:rsidR="00D57F66">
              <w:rPr>
                <w:rFonts w:ascii="Arial" w:hAnsi="Arial"/>
              </w:rPr>
              <w:t>R1</w:t>
            </w:r>
          </w:p>
        </w:tc>
      </w:tr>
      <w:tr w:rsidR="000D6DA7" w14:paraId="1FFDA5D2" w14:textId="77777777" w:rsidTr="00655B2B">
        <w:trPr>
          <w:jc w:val="center"/>
        </w:trPr>
        <w:tc>
          <w:tcPr>
            <w:tcW w:w="4370" w:type="dxa"/>
            <w:tcBorders>
              <w:left w:val="double" w:sz="6" w:space="0" w:color="auto"/>
            </w:tcBorders>
          </w:tcPr>
          <w:p w14:paraId="35F17CA2" w14:textId="15176C98" w:rsidR="000D6DA7" w:rsidRDefault="000D6DA7" w:rsidP="00655B2B">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1E67F7">
              <w:rPr>
                <w:rFonts w:ascii="Arial" w:hAnsi="Arial"/>
              </w:rPr>
              <w:t>649</w:t>
            </w:r>
            <w:r w:rsidR="00DE7917">
              <w:rPr>
                <w:rFonts w:ascii="Arial" w:hAnsi="Arial"/>
              </w:rPr>
              <w:t xml:space="preserve"> Annex </w:t>
            </w:r>
            <w:r w:rsidR="00AF4E76">
              <w:rPr>
                <w:rFonts w:ascii="Arial" w:hAnsi="Arial"/>
              </w:rPr>
              <w:t>23</w:t>
            </w:r>
            <w:r w:rsidR="00DE7917">
              <w:rPr>
                <w:rFonts w:ascii="Arial" w:hAnsi="Arial"/>
              </w:rPr>
              <w:t xml:space="preserve"> on AI 1.6</w:t>
            </w:r>
          </w:p>
        </w:tc>
        <w:tc>
          <w:tcPr>
            <w:tcW w:w="5008" w:type="dxa"/>
            <w:gridSpan w:val="2"/>
            <w:tcBorders>
              <w:right w:val="double" w:sz="6" w:space="0" w:color="auto"/>
            </w:tcBorders>
          </w:tcPr>
          <w:p w14:paraId="0C47225B" w14:textId="5B330AA6"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B82499">
              <w:rPr>
                <w:rFonts w:ascii="Arial" w:hAnsi="Arial"/>
              </w:rPr>
              <w:t xml:space="preserve">September </w:t>
            </w:r>
            <w:r w:rsidR="00D57F66">
              <w:rPr>
                <w:rFonts w:ascii="Arial" w:hAnsi="Arial"/>
              </w:rPr>
              <w:t>28</w:t>
            </w:r>
            <w:r w:rsidR="0031401B">
              <w:rPr>
                <w:rFonts w:ascii="Arial" w:hAnsi="Arial"/>
              </w:rPr>
              <w:t>,</w:t>
            </w:r>
            <w:r w:rsidR="00D50482">
              <w:rPr>
                <w:rFonts w:ascii="Arial" w:hAnsi="Arial"/>
              </w:rPr>
              <w:t xml:space="preserve"> 20</w:t>
            </w:r>
            <w:r w:rsidR="003831C4">
              <w:rPr>
                <w:rFonts w:ascii="Arial" w:hAnsi="Arial"/>
              </w:rPr>
              <w:t>2</w:t>
            </w:r>
            <w:r w:rsidR="00230969">
              <w:rPr>
                <w:rFonts w:ascii="Arial" w:hAnsi="Arial"/>
              </w:rPr>
              <w:t>2</w:t>
            </w:r>
          </w:p>
        </w:tc>
      </w:tr>
      <w:tr w:rsidR="000D6DA7" w:rsidRPr="007349A7" w14:paraId="093B2714" w14:textId="77777777" w:rsidTr="00655B2B">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655B2B">
        <w:trPr>
          <w:jc w:val="center"/>
        </w:trPr>
        <w:tc>
          <w:tcPr>
            <w:tcW w:w="4428" w:type="dxa"/>
            <w:gridSpan w:val="2"/>
            <w:tcBorders>
              <w:left w:val="double" w:sz="6" w:space="0" w:color="auto"/>
            </w:tcBorders>
          </w:tcPr>
          <w:p w14:paraId="3D56E948" w14:textId="77777777" w:rsidR="000D6DA7" w:rsidRDefault="000D6DA7" w:rsidP="00655B2B">
            <w:pPr>
              <w:ind w:left="144" w:right="144"/>
              <w:rPr>
                <w:rFonts w:ascii="Arial" w:hAnsi="Arial"/>
                <w:b/>
              </w:rPr>
            </w:pPr>
            <w:r>
              <w:rPr>
                <w:rFonts w:ascii="Arial" w:hAnsi="Arial"/>
                <w:b/>
              </w:rPr>
              <w:t>Author(s)/Contributors(s):</w:t>
            </w:r>
          </w:p>
          <w:p w14:paraId="4A403FC7" w14:textId="77777777" w:rsidR="000D6DA7" w:rsidRDefault="000D6DA7" w:rsidP="00655B2B">
            <w:pPr>
              <w:spacing w:before="0"/>
              <w:ind w:left="144" w:right="144"/>
              <w:rPr>
                <w:rFonts w:ascii="Arial" w:hAnsi="Arial"/>
                <w:bCs/>
                <w:iCs/>
              </w:rPr>
            </w:pPr>
            <w:r>
              <w:rPr>
                <w:rFonts w:ascii="Arial" w:hAnsi="Arial"/>
                <w:bCs/>
                <w:iCs/>
              </w:rPr>
              <w:t>Chris Tourigny</w:t>
            </w:r>
          </w:p>
          <w:p w14:paraId="1DDBA038" w14:textId="77777777" w:rsidR="000D6DA7" w:rsidRDefault="000D6DA7" w:rsidP="00655B2B">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655B2B">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655B2B">
            <w:pPr>
              <w:ind w:left="144" w:right="144"/>
              <w:rPr>
                <w:rFonts w:ascii="Arial" w:hAnsi="Arial"/>
                <w:bCs/>
                <w:lang w:val="it-IT"/>
              </w:rPr>
            </w:pPr>
          </w:p>
          <w:p w14:paraId="76397F4D" w14:textId="77777777" w:rsidR="000D6DA7" w:rsidRPr="00BC78F5" w:rsidRDefault="0056155A" w:rsidP="00655B2B">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655B2B">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655B2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655B2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655B2B">
        <w:trPr>
          <w:jc w:val="center"/>
        </w:trPr>
        <w:tc>
          <w:tcPr>
            <w:tcW w:w="9378" w:type="dxa"/>
            <w:gridSpan w:val="3"/>
            <w:tcBorders>
              <w:left w:val="double" w:sz="6" w:space="0" w:color="auto"/>
              <w:right w:val="double" w:sz="6" w:space="0" w:color="auto"/>
            </w:tcBorders>
          </w:tcPr>
          <w:p w14:paraId="676CFADF" w14:textId="19ABFDDF"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w:t>
            </w:r>
            <w:r w:rsidR="001E67F7">
              <w:rPr>
                <w:rFonts w:ascii="Arial" w:hAnsi="Arial"/>
                <w:bCs/>
              </w:rPr>
              <w:t>further updates to WRC-23 AI 1.6 Report</w:t>
            </w:r>
            <w:r w:rsidR="00647CCB">
              <w:rPr>
                <w:rFonts w:ascii="Arial" w:hAnsi="Arial"/>
                <w:bCs/>
              </w:rPr>
              <w:t xml:space="preserve">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655B2B">
        <w:trPr>
          <w:trHeight w:val="1776"/>
          <w:jc w:val="center"/>
        </w:trPr>
        <w:tc>
          <w:tcPr>
            <w:tcW w:w="9378" w:type="dxa"/>
            <w:gridSpan w:val="3"/>
            <w:tcBorders>
              <w:left w:val="double" w:sz="6" w:space="0" w:color="auto"/>
              <w:right w:val="double" w:sz="6" w:space="0" w:color="auto"/>
            </w:tcBorders>
          </w:tcPr>
          <w:p w14:paraId="0DB41BA1" w14:textId="6479C8D8"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w:t>
            </w:r>
            <w:r w:rsidR="001E67F7">
              <w:rPr>
                <w:rFonts w:ascii="Arial" w:hAnsi="Arial"/>
                <w:bCs/>
              </w:rPr>
              <w:t>updates</w:t>
            </w:r>
            <w:r w:rsidR="00DB736D">
              <w:rPr>
                <w:rFonts w:ascii="Arial" w:hAnsi="Arial"/>
                <w:bCs/>
              </w:rPr>
              <w:t xml:space="preserve">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655B2B">
        <w:trPr>
          <w:cantSplit/>
        </w:trPr>
        <w:tc>
          <w:tcPr>
            <w:tcW w:w="6487" w:type="dxa"/>
            <w:vAlign w:val="center"/>
          </w:tcPr>
          <w:p w14:paraId="046CDAA9" w14:textId="77777777" w:rsidR="009F2ED2" w:rsidRPr="00D8032B" w:rsidRDefault="009F2ED2" w:rsidP="00655B2B">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655B2B">
            <w:pPr>
              <w:shd w:val="solid" w:color="FFFFFF" w:fill="FFFFFF"/>
              <w:spacing w:before="0" w:line="240" w:lineRule="atLeast"/>
            </w:pPr>
            <w:bookmarkStart w:id="2" w:name="ditulogo"/>
            <w:bookmarkEnd w:id="2"/>
            <w:r>
              <w:rPr>
                <w:noProof/>
                <w:lang w:val="en-US"/>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655B2B">
        <w:trPr>
          <w:cantSplit/>
        </w:trPr>
        <w:tc>
          <w:tcPr>
            <w:tcW w:w="6487" w:type="dxa"/>
            <w:tcBorders>
              <w:bottom w:val="single" w:sz="12" w:space="0" w:color="auto"/>
            </w:tcBorders>
          </w:tcPr>
          <w:p w14:paraId="0BCAF8C2" w14:textId="77777777" w:rsidR="009F2ED2" w:rsidRPr="00163271" w:rsidRDefault="009F2ED2" w:rsidP="00655B2B">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655B2B">
            <w:pPr>
              <w:shd w:val="solid" w:color="FFFFFF" w:fill="FFFFFF"/>
              <w:spacing w:before="0" w:after="48" w:line="240" w:lineRule="atLeast"/>
              <w:rPr>
                <w:sz w:val="22"/>
                <w:szCs w:val="22"/>
                <w:lang w:val="en-US"/>
              </w:rPr>
            </w:pPr>
          </w:p>
        </w:tc>
      </w:tr>
      <w:tr w:rsidR="009F2ED2" w14:paraId="4EFD659E" w14:textId="77777777" w:rsidTr="00655B2B">
        <w:trPr>
          <w:cantSplit/>
        </w:trPr>
        <w:tc>
          <w:tcPr>
            <w:tcW w:w="6487" w:type="dxa"/>
            <w:tcBorders>
              <w:top w:val="single" w:sz="12" w:space="0" w:color="auto"/>
            </w:tcBorders>
          </w:tcPr>
          <w:p w14:paraId="28A21164" w14:textId="77777777" w:rsidR="009F2ED2" w:rsidRPr="0051782D" w:rsidRDefault="009F2ED2" w:rsidP="00655B2B">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655B2B">
            <w:pPr>
              <w:shd w:val="solid" w:color="FFFFFF" w:fill="FFFFFF"/>
              <w:spacing w:before="0" w:after="48" w:line="240" w:lineRule="atLeast"/>
              <w:rPr>
                <w:lang w:val="en-US"/>
              </w:rPr>
            </w:pPr>
          </w:p>
        </w:tc>
      </w:tr>
      <w:tr w:rsidR="009F2ED2" w14:paraId="23C13A5C" w14:textId="77777777" w:rsidTr="00655B2B">
        <w:trPr>
          <w:cantSplit/>
        </w:trPr>
        <w:tc>
          <w:tcPr>
            <w:tcW w:w="6487" w:type="dxa"/>
            <w:vMerge w:val="restart"/>
          </w:tcPr>
          <w:p w14:paraId="6A303756" w14:textId="6A1B2BDD" w:rsidR="009F2ED2" w:rsidRPr="00801BBD" w:rsidRDefault="00801BBD" w:rsidP="00655B2B">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1E67F7">
              <w:rPr>
                <w:rFonts w:ascii="Verdana" w:hAnsi="Verdana"/>
                <w:sz w:val="20"/>
              </w:rPr>
              <w:t>649</w:t>
            </w:r>
            <w:r w:rsidR="00A13555">
              <w:rPr>
                <w:rFonts w:ascii="Verdana" w:hAnsi="Verdana"/>
                <w:sz w:val="20"/>
              </w:rPr>
              <w:t xml:space="preserve"> – Annex </w:t>
            </w:r>
            <w:r w:rsidR="00927DB6">
              <w:rPr>
                <w:rFonts w:ascii="Verdana" w:hAnsi="Verdana"/>
                <w:sz w:val="20"/>
              </w:rPr>
              <w:t>23</w:t>
            </w:r>
            <w:r w:rsidR="00A13555">
              <w:rPr>
                <w:rFonts w:ascii="Verdana" w:hAnsi="Verdana"/>
                <w:sz w:val="20"/>
              </w:rPr>
              <w:t xml:space="preserve"> </w:t>
            </w:r>
          </w:p>
          <w:p w14:paraId="56C7CF62" w14:textId="39AAF1FE" w:rsidR="009F2ED2" w:rsidRPr="00982084" w:rsidRDefault="009F2ED2" w:rsidP="00655B2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655B2B">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655B2B">
        <w:trPr>
          <w:cantSplit/>
        </w:trPr>
        <w:tc>
          <w:tcPr>
            <w:tcW w:w="6487" w:type="dxa"/>
            <w:vMerge/>
          </w:tcPr>
          <w:p w14:paraId="46E8AB12" w14:textId="77777777" w:rsidR="009F2ED2" w:rsidRDefault="009F2ED2" w:rsidP="00655B2B">
            <w:pPr>
              <w:spacing w:before="60"/>
              <w:jc w:val="center"/>
              <w:rPr>
                <w:b/>
                <w:smallCaps/>
                <w:sz w:val="32"/>
                <w:lang w:eastAsia="zh-CN"/>
              </w:rPr>
            </w:pPr>
            <w:bookmarkStart w:id="5" w:name="ddate" w:colFirst="1" w:colLast="1"/>
            <w:bookmarkEnd w:id="4"/>
          </w:p>
        </w:tc>
        <w:tc>
          <w:tcPr>
            <w:tcW w:w="3402" w:type="dxa"/>
          </w:tcPr>
          <w:p w14:paraId="66F7AE99" w14:textId="34ED32AB" w:rsidR="009F2ED2" w:rsidRPr="00801BBD" w:rsidRDefault="001E67F7" w:rsidP="00655B2B">
            <w:pPr>
              <w:shd w:val="solid" w:color="FFFFFF" w:fill="FFFFFF"/>
              <w:spacing w:before="0" w:line="240" w:lineRule="atLeast"/>
              <w:rPr>
                <w:rFonts w:ascii="Verdana" w:hAnsi="Verdana"/>
                <w:sz w:val="20"/>
                <w:lang w:eastAsia="zh-CN"/>
              </w:rPr>
            </w:pPr>
            <w:r>
              <w:rPr>
                <w:rFonts w:ascii="Verdana" w:hAnsi="Verdana"/>
                <w:b/>
                <w:iCs/>
                <w:sz w:val="20"/>
                <w:lang w:eastAsia="zh-CN"/>
              </w:rPr>
              <w:t>14</w:t>
            </w:r>
            <w:r w:rsidR="00A13555">
              <w:rPr>
                <w:rFonts w:ascii="Verdana" w:hAnsi="Verdana"/>
                <w:b/>
                <w:iCs/>
                <w:sz w:val="20"/>
                <w:lang w:eastAsia="zh-CN"/>
              </w:rPr>
              <w:t xml:space="preserve"> </w:t>
            </w:r>
            <w:r>
              <w:rPr>
                <w:rFonts w:ascii="Verdana" w:hAnsi="Verdana"/>
                <w:b/>
                <w:iCs/>
                <w:sz w:val="20"/>
                <w:lang w:eastAsia="zh-CN"/>
              </w:rPr>
              <w:t>November</w:t>
            </w:r>
            <w:r w:rsidR="00801BBD">
              <w:rPr>
                <w:rFonts w:ascii="Verdana" w:hAnsi="Verdana"/>
                <w:b/>
                <w:iCs/>
                <w:sz w:val="20"/>
                <w:lang w:eastAsia="zh-CN"/>
              </w:rPr>
              <w:t xml:space="preserve"> 20</w:t>
            </w:r>
            <w:r w:rsidR="003831C4">
              <w:rPr>
                <w:rFonts w:ascii="Verdana" w:hAnsi="Verdana"/>
                <w:b/>
                <w:iCs/>
                <w:sz w:val="20"/>
                <w:lang w:eastAsia="zh-CN"/>
              </w:rPr>
              <w:t>2</w:t>
            </w:r>
            <w:r w:rsidR="00230969">
              <w:rPr>
                <w:rFonts w:ascii="Verdana" w:hAnsi="Verdana"/>
                <w:b/>
                <w:iCs/>
                <w:sz w:val="20"/>
                <w:lang w:eastAsia="zh-CN"/>
              </w:rPr>
              <w:t>2</w:t>
            </w:r>
          </w:p>
        </w:tc>
      </w:tr>
      <w:tr w:rsidR="009F2ED2" w14:paraId="281F6CC2" w14:textId="77777777" w:rsidTr="00655B2B">
        <w:trPr>
          <w:cantSplit/>
        </w:trPr>
        <w:tc>
          <w:tcPr>
            <w:tcW w:w="6487" w:type="dxa"/>
            <w:vMerge/>
          </w:tcPr>
          <w:p w14:paraId="50038255" w14:textId="77777777" w:rsidR="009F2ED2" w:rsidRDefault="009F2ED2" w:rsidP="00655B2B">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655B2B">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655B2B">
        <w:trPr>
          <w:cantSplit/>
        </w:trPr>
        <w:tc>
          <w:tcPr>
            <w:tcW w:w="9889" w:type="dxa"/>
            <w:gridSpan w:val="2"/>
          </w:tcPr>
          <w:p w14:paraId="589C16C8" w14:textId="77777777" w:rsidR="009F2ED2" w:rsidRDefault="009F2ED2" w:rsidP="00655B2B">
            <w:pPr>
              <w:pStyle w:val="Source"/>
              <w:rPr>
                <w:lang w:eastAsia="zh-CN"/>
              </w:rPr>
            </w:pPr>
            <w:bookmarkStart w:id="7" w:name="dsource" w:colFirst="0" w:colLast="0"/>
            <w:bookmarkEnd w:id="6"/>
            <w:r>
              <w:rPr>
                <w:lang w:eastAsia="zh-CN"/>
              </w:rPr>
              <w:t>United States of America</w:t>
            </w:r>
          </w:p>
        </w:tc>
      </w:tr>
      <w:tr w:rsidR="009F2ED2" w14:paraId="4C6405C7" w14:textId="77777777" w:rsidTr="00655B2B">
        <w:trPr>
          <w:cantSplit/>
        </w:trPr>
        <w:tc>
          <w:tcPr>
            <w:tcW w:w="9889" w:type="dxa"/>
            <w:gridSpan w:val="2"/>
          </w:tcPr>
          <w:p w14:paraId="0F46370F" w14:textId="5EF7B881" w:rsidR="009F2ED2" w:rsidRDefault="00DC0D49" w:rsidP="00655B2B">
            <w:pPr>
              <w:pStyle w:val="Title1"/>
              <w:rPr>
                <w:lang w:val="en-US" w:eastAsia="zh-CN"/>
              </w:rPr>
            </w:pPr>
            <w:bookmarkStart w:id="8" w:name="drec" w:colFirst="0" w:colLast="0"/>
            <w:bookmarkEnd w:id="7"/>
            <w:r w:rsidRPr="00BF4156">
              <w:rPr>
                <w:caps w:val="0"/>
                <w:lang w:eastAsia="zh-CN"/>
              </w:rPr>
              <w:t>WORKING DOCUMENT</w:t>
            </w:r>
            <w:r w:rsidR="00230969">
              <w:rPr>
                <w:caps w:val="0"/>
                <w:lang w:eastAsia="zh-CN"/>
              </w:rPr>
              <w:t xml:space="preserve"> TOWARDS PRELIMINARY DRAFT NEW REPORT</w:t>
            </w:r>
            <w:r w:rsidRPr="00BF4156">
              <w:rPr>
                <w:caps w:val="0"/>
                <w:lang w:eastAsia="zh-CN"/>
              </w:rPr>
              <w:t xml:space="preserve">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655B2B">
        <w:trPr>
          <w:cantSplit/>
        </w:trPr>
        <w:tc>
          <w:tcPr>
            <w:tcW w:w="9889" w:type="dxa"/>
            <w:gridSpan w:val="2"/>
          </w:tcPr>
          <w:p w14:paraId="343E7437" w14:textId="77777777" w:rsidR="009F2ED2" w:rsidRDefault="009F2ED2" w:rsidP="00655B2B">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CCAAD4C"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w:t>
      </w:r>
      <w:r w:rsidR="002F0DD0">
        <w:rPr>
          <w:bCs/>
          <w:lang w:eastAsia="zh-CN"/>
        </w:rPr>
        <w:t>further updates</w:t>
      </w:r>
      <w:r w:rsidRPr="00DB736D">
        <w:rPr>
          <w:bCs/>
          <w:lang w:eastAsia="zh-CN"/>
        </w:rPr>
        <w:t xml:space="preserve">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lastRenderedPageBreak/>
        <w:t>ATTACHMENT</w:t>
      </w:r>
    </w:p>
    <w:p w14:paraId="0A648D59" w14:textId="401473A8" w:rsidR="006400F6" w:rsidRDefault="00A13555" w:rsidP="006400F6">
      <w:pPr>
        <w:pStyle w:val="Title2"/>
        <w:rPr>
          <w:lang w:val="en-US"/>
        </w:rPr>
      </w:pPr>
      <w:r>
        <w:rPr>
          <w:lang w:val="en-US"/>
        </w:rPr>
        <w:t>working document</w:t>
      </w:r>
      <w:r w:rsidR="00230969">
        <w:rPr>
          <w:lang w:val="en-US"/>
        </w:rPr>
        <w:t xml:space="preserve"> TOWARDS PRELIMINARY DRAFT NEW REPORT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41B07C21" w14:textId="77777777" w:rsidR="00B63944" w:rsidRPr="00477FB1" w:rsidRDefault="00B63944" w:rsidP="00B63944">
      <w:pPr>
        <w:pStyle w:val="Heading1"/>
      </w:pPr>
      <w:bookmarkStart w:id="11" w:name="_Hlk32223518"/>
      <w:r w:rsidRPr="00477FB1">
        <w:t>1</w:t>
      </w:r>
      <w:r w:rsidRPr="00477FB1">
        <w:tab/>
        <w:t>Introduction</w:t>
      </w:r>
    </w:p>
    <w:bookmarkEnd w:id="11"/>
    <w:p w14:paraId="2A96DFEC" w14:textId="77777777" w:rsidR="00B63944" w:rsidRPr="00477FB1" w:rsidRDefault="00B63944" w:rsidP="00B63944">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791923B8" w14:textId="77777777" w:rsidR="00B63944" w:rsidRPr="00477FB1" w:rsidRDefault="00B63944" w:rsidP="00B63944">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TT&amp;C;</w:t>
      </w:r>
    </w:p>
    <w:p w14:paraId="547C3285" w14:textId="77777777" w:rsidR="00B63944" w:rsidRPr="00477FB1" w:rsidRDefault="00B63944" w:rsidP="00B63944">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3BAAE8B7" w14:textId="77777777" w:rsidR="00B63944" w:rsidRPr="00477FB1" w:rsidRDefault="00B63944" w:rsidP="00B63944">
      <w:pPr>
        <w:pStyle w:val="enumlev2"/>
        <w:jc w:val="both"/>
      </w:pPr>
      <w:r w:rsidRPr="00477FB1">
        <w:t>–</w:t>
      </w:r>
      <w:r w:rsidRPr="00477FB1">
        <w:tab/>
        <w:t>to determine the status of stations on sub-orbital vehicles, and study corresponding regulatory provisions to determine which existing radiocommunication services can be used by stations on sub-orbital vehicles, if necessary;</w:t>
      </w:r>
    </w:p>
    <w:p w14:paraId="26AE8A80" w14:textId="77777777" w:rsidR="00B63944" w:rsidRPr="00477FB1" w:rsidRDefault="00B63944" w:rsidP="00B63944">
      <w:pPr>
        <w:pStyle w:val="enumlev2"/>
        <w:jc w:val="both"/>
      </w:pPr>
      <w:r w:rsidRPr="00477FB1">
        <w:t>–</w:t>
      </w:r>
      <w:r w:rsidRPr="00477FB1">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1104180F" w14:textId="77777777" w:rsidR="00B63944" w:rsidRPr="00477FB1" w:rsidRDefault="00B63944" w:rsidP="00B63944">
      <w:pPr>
        <w:pStyle w:val="enumlev2"/>
        <w:jc w:val="both"/>
      </w:pPr>
      <w:r w:rsidRPr="00477FB1">
        <w:t>–</w:t>
      </w:r>
      <w:r w:rsidRPr="00477FB1">
        <w:tab/>
        <w:t>to facilitate radiocommunications that support aviation to safely integrate sub-orbital vehicles into the airspace and be interoperable with international civil aviation;</w:t>
      </w:r>
    </w:p>
    <w:p w14:paraId="651BBCD5" w14:textId="77777777" w:rsidR="00B63944" w:rsidRPr="00477FB1" w:rsidRDefault="00B63944" w:rsidP="00B63944">
      <w:pPr>
        <w:pStyle w:val="enumlev2"/>
        <w:jc w:val="both"/>
      </w:pPr>
      <w:r w:rsidRPr="00477FB1">
        <w:t>–</w:t>
      </w:r>
      <w:r w:rsidRPr="00477FB1">
        <w:tab/>
        <w:t>to define the relevant technical characteristics and protection criteria relevant for the studies to be undertaken in accordance with the bullet point below;</w:t>
      </w:r>
    </w:p>
    <w:p w14:paraId="742818DC" w14:textId="77777777" w:rsidR="00B63944" w:rsidRPr="00477FB1" w:rsidRDefault="00B63944" w:rsidP="00B63944">
      <w:pPr>
        <w:pStyle w:val="enumlev2"/>
        <w:jc w:val="both"/>
      </w:pPr>
      <w:r w:rsidRPr="00477FB1">
        <w:t>–</w:t>
      </w:r>
      <w:r w:rsidRPr="00477FB1">
        <w:tab/>
        <w:t>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p w14:paraId="414E95D3" w14:textId="77777777" w:rsidR="00B63944" w:rsidRPr="00477FB1" w:rsidRDefault="00B63944" w:rsidP="00B63944">
      <w:pPr>
        <w:pStyle w:val="enumlev1"/>
        <w:jc w:val="both"/>
      </w:pPr>
      <w:r w:rsidRPr="00477FB1">
        <w:tab/>
        <w:t>3</w:t>
      </w:r>
      <w:r w:rsidRPr="00477FB1">
        <w:tab/>
        <w:t>to identify, as a result of the studies above, whether there is a need for access to additional spectrum that should be addressed after WRC-23 by a future competent conference."</w:t>
      </w:r>
    </w:p>
    <w:p w14:paraId="7ED69AB0" w14:textId="77777777" w:rsidR="00B63944" w:rsidRPr="008E603B" w:rsidRDefault="00B63944" w:rsidP="00B63944">
      <w:pPr>
        <w:pStyle w:val="Heading1"/>
      </w:pPr>
      <w:bookmarkStart w:id="12" w:name="_Hlk32223663"/>
      <w:r w:rsidRPr="0091316C">
        <w:t>2</w:t>
      </w:r>
      <w:r w:rsidRPr="0091316C">
        <w:tab/>
      </w:r>
      <w:r w:rsidRPr="002D6026">
        <w:rPr>
          <w:lang w:val="en-US"/>
        </w:rPr>
        <w:t>Abbreviations/Glossary</w:t>
      </w:r>
    </w:p>
    <w:p w14:paraId="09F94661" w14:textId="77777777" w:rsidR="00B63944" w:rsidRDefault="00B63944" w:rsidP="00B63944">
      <w:pPr>
        <w:tabs>
          <w:tab w:val="clear" w:pos="1134"/>
          <w:tab w:val="left" w:pos="1701"/>
        </w:tabs>
        <w:spacing w:before="60"/>
        <w:rPr>
          <w:bCs/>
        </w:rPr>
      </w:pPr>
      <w:r>
        <w:rPr>
          <w:bCs/>
        </w:rPr>
        <w:t>ADS-B:</w:t>
      </w:r>
      <w:r>
        <w:rPr>
          <w:bCs/>
        </w:rPr>
        <w:tab/>
        <w:t>Automatic dependant surveillance – broadcast</w:t>
      </w:r>
    </w:p>
    <w:p w14:paraId="3B0DB534" w14:textId="77777777" w:rsidR="00B63944" w:rsidRPr="0056382D" w:rsidRDefault="00B63944" w:rsidP="00B63944">
      <w:pPr>
        <w:tabs>
          <w:tab w:val="clear" w:pos="1134"/>
          <w:tab w:val="left" w:pos="1701"/>
        </w:tabs>
        <w:spacing w:before="60"/>
        <w:jc w:val="both"/>
        <w:rPr>
          <w:bCs/>
          <w:lang w:val="fr-FR"/>
        </w:rPr>
      </w:pPr>
      <w:r w:rsidRPr="0056382D">
        <w:rPr>
          <w:bCs/>
          <w:lang w:val="fr-FR"/>
        </w:rPr>
        <w:lastRenderedPageBreak/>
        <w:t>ADS-</w:t>
      </w:r>
      <w:proofErr w:type="gramStart"/>
      <w:r w:rsidRPr="0056382D">
        <w:rPr>
          <w:bCs/>
          <w:lang w:val="fr-FR"/>
        </w:rPr>
        <w:t>C:</w:t>
      </w:r>
      <w:proofErr w:type="gramEnd"/>
      <w:r w:rsidRPr="0056382D">
        <w:rPr>
          <w:bCs/>
          <w:lang w:val="fr-FR"/>
        </w:rPr>
        <w:tab/>
      </w:r>
      <w:proofErr w:type="spellStart"/>
      <w:r w:rsidRPr="0056382D">
        <w:rPr>
          <w:bCs/>
          <w:lang w:val="fr-FR"/>
        </w:rPr>
        <w:t>Automatic</w:t>
      </w:r>
      <w:proofErr w:type="spellEnd"/>
      <w:r w:rsidRPr="0056382D">
        <w:rPr>
          <w:bCs/>
          <w:lang w:val="fr-FR"/>
        </w:rPr>
        <w:t xml:space="preserve"> </w:t>
      </w:r>
      <w:proofErr w:type="spellStart"/>
      <w:r w:rsidRPr="0056382D">
        <w:rPr>
          <w:bCs/>
          <w:lang w:val="fr-FR"/>
        </w:rPr>
        <w:t>dependant</w:t>
      </w:r>
      <w:proofErr w:type="spellEnd"/>
      <w:r w:rsidRPr="0056382D">
        <w:rPr>
          <w:bCs/>
          <w:lang w:val="fr-FR"/>
        </w:rPr>
        <w:t xml:space="preserve"> surveillance – </w:t>
      </w:r>
      <w:proofErr w:type="spellStart"/>
      <w:r w:rsidRPr="0056382D">
        <w:rPr>
          <w:bCs/>
          <w:lang w:val="fr-FR"/>
        </w:rPr>
        <w:t>contract</w:t>
      </w:r>
      <w:proofErr w:type="spellEnd"/>
    </w:p>
    <w:p w14:paraId="17ED6E0D" w14:textId="77777777" w:rsidR="00B63944" w:rsidRPr="0056382D" w:rsidRDefault="00B63944" w:rsidP="00B63944">
      <w:pPr>
        <w:tabs>
          <w:tab w:val="clear" w:pos="1134"/>
          <w:tab w:val="left" w:pos="1701"/>
        </w:tabs>
        <w:spacing w:before="60"/>
        <w:jc w:val="both"/>
        <w:rPr>
          <w:bCs/>
          <w:lang w:val="fr-FR"/>
        </w:rPr>
      </w:pPr>
      <w:r w:rsidRPr="0056382D">
        <w:rPr>
          <w:bCs/>
          <w:lang w:val="fr-FR"/>
        </w:rPr>
        <w:t>AM(R)</w:t>
      </w:r>
      <w:proofErr w:type="gramStart"/>
      <w:r w:rsidRPr="0056382D">
        <w:rPr>
          <w:bCs/>
          <w:lang w:val="fr-FR"/>
        </w:rPr>
        <w:t>S:</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(route) service</w:t>
      </w:r>
    </w:p>
    <w:p w14:paraId="0AA39A41" w14:textId="77777777" w:rsidR="00B63944" w:rsidRPr="0056382D" w:rsidRDefault="00B63944" w:rsidP="00B63944">
      <w:pPr>
        <w:tabs>
          <w:tab w:val="clear" w:pos="1134"/>
          <w:tab w:val="left" w:pos="1701"/>
        </w:tabs>
        <w:spacing w:before="60"/>
        <w:jc w:val="both"/>
        <w:rPr>
          <w:bCs/>
          <w:lang w:val="fr-FR"/>
        </w:rPr>
      </w:pPr>
      <w:r w:rsidRPr="0056382D">
        <w:rPr>
          <w:bCs/>
          <w:lang w:val="fr-FR"/>
        </w:rPr>
        <w:t>AMS(R)</w:t>
      </w:r>
      <w:proofErr w:type="gramStart"/>
      <w:r w:rsidRPr="0056382D">
        <w:rPr>
          <w:bCs/>
          <w:lang w:val="fr-FR"/>
        </w:rPr>
        <w:t>S:</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satellite (route) service</w:t>
      </w:r>
    </w:p>
    <w:p w14:paraId="41616590"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AMS:</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service</w:t>
      </w:r>
    </w:p>
    <w:p w14:paraId="508216C2"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AMT:</w:t>
      </w:r>
      <w:proofErr w:type="gramEnd"/>
      <w:r w:rsidRPr="0056382D">
        <w:rPr>
          <w:bCs/>
          <w:lang w:val="fr-FR"/>
        </w:rPr>
        <w:tab/>
      </w:r>
      <w:proofErr w:type="spellStart"/>
      <w:r w:rsidRPr="0056382D">
        <w:rPr>
          <w:bCs/>
          <w:lang w:val="fr-FR"/>
        </w:rPr>
        <w:t>Aeronautical</w:t>
      </w:r>
      <w:proofErr w:type="spellEnd"/>
      <w:r w:rsidRPr="0056382D">
        <w:rPr>
          <w:bCs/>
          <w:lang w:val="fr-FR"/>
        </w:rPr>
        <w:t xml:space="preserve"> mobile </w:t>
      </w:r>
      <w:proofErr w:type="spellStart"/>
      <w:r w:rsidRPr="0056382D">
        <w:rPr>
          <w:bCs/>
          <w:lang w:val="fr-FR"/>
        </w:rPr>
        <w:t>telemetry</w:t>
      </w:r>
      <w:proofErr w:type="spellEnd"/>
    </w:p>
    <w:p w14:paraId="29AFFB53"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ATM:</w:t>
      </w:r>
      <w:proofErr w:type="gramEnd"/>
      <w:r w:rsidRPr="0056382D">
        <w:rPr>
          <w:bCs/>
          <w:lang w:val="fr-FR"/>
        </w:rPr>
        <w:tab/>
        <w:t xml:space="preserve">Air </w:t>
      </w:r>
      <w:proofErr w:type="spellStart"/>
      <w:r w:rsidRPr="0056382D">
        <w:rPr>
          <w:bCs/>
          <w:lang w:val="fr-FR"/>
        </w:rPr>
        <w:t>traffic</w:t>
      </w:r>
      <w:proofErr w:type="spellEnd"/>
      <w:r w:rsidRPr="0056382D">
        <w:rPr>
          <w:bCs/>
          <w:lang w:val="fr-FR"/>
        </w:rPr>
        <w:t xml:space="preserve"> management </w:t>
      </w:r>
    </w:p>
    <w:p w14:paraId="5F4979BD"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GNSS:</w:t>
      </w:r>
      <w:proofErr w:type="gramEnd"/>
      <w:r w:rsidRPr="0056382D">
        <w:rPr>
          <w:bCs/>
          <w:lang w:val="fr-FR"/>
        </w:rPr>
        <w:tab/>
        <w:t>Global navigation satellite service</w:t>
      </w:r>
    </w:p>
    <w:p w14:paraId="20D038A7"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ICAO:</w:t>
      </w:r>
      <w:proofErr w:type="gramEnd"/>
      <w:r w:rsidRPr="0056382D">
        <w:rPr>
          <w:bCs/>
          <w:lang w:val="fr-FR"/>
        </w:rPr>
        <w:tab/>
        <w:t xml:space="preserve">International Civil Aviation </w:t>
      </w:r>
      <w:proofErr w:type="spellStart"/>
      <w:r w:rsidRPr="0056382D">
        <w:rPr>
          <w:bCs/>
          <w:lang w:val="fr-FR"/>
        </w:rPr>
        <w:t>Organization</w:t>
      </w:r>
      <w:proofErr w:type="spellEnd"/>
    </w:p>
    <w:p w14:paraId="6F1A3535"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MSS:</w:t>
      </w:r>
      <w:proofErr w:type="gramEnd"/>
      <w:r w:rsidRPr="0056382D">
        <w:rPr>
          <w:bCs/>
          <w:lang w:val="fr-FR"/>
        </w:rPr>
        <w:tab/>
        <w:t>Mobile satellite service</w:t>
      </w:r>
    </w:p>
    <w:p w14:paraId="5B782A96" w14:textId="77777777" w:rsidR="00B63944" w:rsidRPr="0056382D" w:rsidRDefault="00B63944" w:rsidP="00B63944">
      <w:pPr>
        <w:tabs>
          <w:tab w:val="clear" w:pos="1134"/>
          <w:tab w:val="left" w:pos="1701"/>
        </w:tabs>
        <w:spacing w:before="60"/>
        <w:jc w:val="both"/>
        <w:rPr>
          <w:bCs/>
          <w:lang w:val="fr-FR"/>
        </w:rPr>
      </w:pPr>
      <w:proofErr w:type="gramStart"/>
      <w:r w:rsidRPr="0056382D">
        <w:rPr>
          <w:bCs/>
          <w:lang w:val="fr-FR"/>
        </w:rPr>
        <w:t>RNSS:</w:t>
      </w:r>
      <w:proofErr w:type="gramEnd"/>
      <w:r w:rsidRPr="0056382D">
        <w:rPr>
          <w:bCs/>
          <w:lang w:val="fr-FR"/>
        </w:rPr>
        <w:tab/>
        <w:t>Radionavigation satellite service</w:t>
      </w:r>
    </w:p>
    <w:p w14:paraId="2C06B1E8" w14:textId="77777777" w:rsidR="00B63944" w:rsidRDefault="00B63944" w:rsidP="00B63944">
      <w:pPr>
        <w:tabs>
          <w:tab w:val="clear" w:pos="1134"/>
          <w:tab w:val="left" w:pos="1701"/>
        </w:tabs>
        <w:spacing w:before="60"/>
        <w:rPr>
          <w:bCs/>
        </w:rPr>
      </w:pPr>
      <w:r>
        <w:rPr>
          <w:bCs/>
        </w:rPr>
        <w:t>RR:</w:t>
      </w:r>
      <w:r>
        <w:rPr>
          <w:bCs/>
        </w:rPr>
        <w:tab/>
        <w:t>Radio Regulations</w:t>
      </w:r>
    </w:p>
    <w:p w14:paraId="17E3DCF6" w14:textId="77777777" w:rsidR="00B63944" w:rsidRPr="00BF27F6" w:rsidRDefault="00B63944" w:rsidP="00B63944">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1BA08E61" w14:textId="77777777" w:rsidR="00B63944" w:rsidRPr="00477FB1" w:rsidRDefault="00B63944" w:rsidP="00B63944">
      <w:pPr>
        <w:pStyle w:val="Heading1"/>
      </w:pPr>
      <w:r>
        <w:t>3</w:t>
      </w:r>
      <w:r>
        <w:tab/>
      </w:r>
      <w:r w:rsidRPr="00477FB1">
        <w:t xml:space="preserve">Relevant </w:t>
      </w:r>
      <w:bookmarkStart w:id="13" w:name="_Hlk73971791"/>
      <w:r w:rsidRPr="00477FB1">
        <w:t xml:space="preserve">ITU-R </w:t>
      </w:r>
      <w:bookmarkEnd w:id="13"/>
      <w:r w:rsidRPr="00477FB1">
        <w:t>Recommendations and Reports</w:t>
      </w:r>
    </w:p>
    <w:bookmarkEnd w:id="12"/>
    <w:p w14:paraId="7982DDE0" w14:textId="77777777" w:rsidR="00B63944" w:rsidRPr="00477FB1" w:rsidRDefault="00B63944" w:rsidP="00B63944">
      <w:pPr>
        <w:pStyle w:val="Headingi"/>
      </w:pPr>
      <w:r w:rsidRPr="00477FB1">
        <w:t>Recommendations</w:t>
      </w:r>
    </w:p>
    <w:p w14:paraId="2C86D4E2"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3" w:history="1">
        <w:r w:rsidRPr="00A24BA4">
          <w:rPr>
            <w:rStyle w:val="Hyperlink"/>
          </w:rPr>
          <w:t>M.1038-0</w:t>
        </w:r>
      </w:hyperlink>
      <w:r w:rsidRPr="00477FB1">
        <w:tab/>
        <w:t>Efficient use of the geostationary-satellite orbit and spectrum in the 1-3 GHz frequency range by mobile-satellite systems</w:t>
      </w:r>
    </w:p>
    <w:p w14:paraId="4BA1BB57"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4" w:history="1">
        <w:r>
          <w:rPr>
            <w:color w:val="0000FF"/>
            <w:u w:val="single"/>
          </w:rPr>
          <w:t>M.1184-3</w:t>
        </w:r>
      </w:hyperlink>
      <w:r w:rsidRPr="00477FB1">
        <w:tab/>
        <w:t>Technical characteristics of mobile satellite systems in the frequency bands below 3 GHz for use in developing criteria for sharing between the mobile-satellite service and other services</w:t>
      </w:r>
    </w:p>
    <w:p w14:paraId="169CDF43"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5" w:history="1">
        <w:r>
          <w:rPr>
            <w:color w:val="0000FF"/>
            <w:u w:val="single"/>
          </w:rPr>
          <w:t>M.1316-1</w:t>
        </w:r>
      </w:hyperlink>
      <w:r w:rsidRPr="00477FB1">
        <w:tab/>
        <w:t>Principles and a methodology for frequency sharing in the 1 610.6</w:t>
      </w:r>
      <w:r w:rsidRPr="00477FB1">
        <w:noBreakHyphen/>
        <w:t>1 613.8 MHz and 1</w:t>
      </w:r>
      <w:r>
        <w:t> </w:t>
      </w:r>
      <w:r w:rsidRPr="00477FB1">
        <w:t>660-1</w:t>
      </w:r>
      <w:r>
        <w:t> </w:t>
      </w:r>
      <w:r w:rsidRPr="00477FB1">
        <w:t>660.5 MHz bands between the mobile-satellite service (Earth-to-space) and the radio astronomy service</w:t>
      </w:r>
    </w:p>
    <w:p w14:paraId="1B2DBAF9"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6" w:history="1">
        <w:r>
          <w:rPr>
            <w:color w:val="0000FF"/>
            <w:u w:val="single"/>
          </w:rPr>
          <w:t>M.1471-1</w:t>
        </w:r>
      </w:hyperlink>
      <w:r w:rsidRPr="00477FB1">
        <w:tab/>
        <w:t>Guide to the application of the methodologies to facilitate coordination and use of frequency bands shared between the mobile-satellite service and the fixed service in the frequency range 1-3 GHz</w:t>
      </w:r>
    </w:p>
    <w:p w14:paraId="446AADAF" w14:textId="77777777" w:rsidR="00B63944" w:rsidRPr="00477FB1" w:rsidRDefault="00B63944" w:rsidP="00B63944">
      <w:pPr>
        <w:tabs>
          <w:tab w:val="clear" w:pos="1871"/>
          <w:tab w:val="clear" w:pos="2268"/>
          <w:tab w:val="left" w:pos="1985"/>
          <w:tab w:val="left" w:pos="2608"/>
          <w:tab w:val="left" w:pos="3345"/>
        </w:tabs>
        <w:spacing w:before="80"/>
        <w:ind w:left="1985" w:hanging="1985"/>
        <w:jc w:val="both"/>
      </w:pPr>
      <w:r w:rsidRPr="00362940">
        <w:rPr>
          <w:lang w:eastAsia="ja-JP"/>
        </w:rPr>
        <w:t xml:space="preserve">ITU-R </w:t>
      </w:r>
      <w:hyperlink r:id="rId17" w:history="1">
        <w:r>
          <w:rPr>
            <w:color w:val="0000FF"/>
            <w:u w:val="single"/>
          </w:rPr>
          <w:t>M.1741</w:t>
        </w:r>
      </w:hyperlink>
      <w:r>
        <w:rPr>
          <w:color w:val="0000FF"/>
          <w:u w:val="single"/>
        </w:rPr>
        <w:t>-0</w:t>
      </w:r>
      <w:r w:rsidRPr="00477FB1">
        <w:tab/>
        <w:t>Methodology for deriving performance objectives and its optimization for IP packet applications in the mobile-satellite service</w:t>
      </w:r>
    </w:p>
    <w:p w14:paraId="4B95FA80" w14:textId="77777777" w:rsidR="00B63944" w:rsidRPr="00362940" w:rsidRDefault="00B63944" w:rsidP="00B63944">
      <w:pPr>
        <w:tabs>
          <w:tab w:val="clear" w:pos="1871"/>
          <w:tab w:val="left" w:pos="1985"/>
        </w:tabs>
        <w:ind w:left="1985" w:hanging="1985"/>
        <w:jc w:val="both"/>
        <w:rPr>
          <w:lang w:eastAsia="ja-JP"/>
        </w:rPr>
      </w:pPr>
      <w:r w:rsidRPr="00362940">
        <w:rPr>
          <w:lang w:eastAsia="ja-JP"/>
        </w:rPr>
        <w:t xml:space="preserve">ITU-R </w:t>
      </w:r>
      <w:hyperlink r:id="rId18" w:history="1">
        <w:r>
          <w:rPr>
            <w:color w:val="0000FF"/>
            <w:u w:val="single"/>
          </w:rPr>
          <w:t>M.1787-4</w:t>
        </w:r>
      </w:hyperlink>
      <w:r w:rsidRPr="00477FB1">
        <w:rPr>
          <w:lang w:eastAsia="ja-JP"/>
        </w:rPr>
        <w:tab/>
      </w:r>
      <w:r w:rsidRPr="00362940">
        <w:rPr>
          <w:lang w:eastAsia="ja-JP"/>
        </w:rPr>
        <w:t>Description of systems and networks in the radionavigation-satellite service (space-to-Earth and space-to-space) and technical characteristics of transmitting space stations operating in the bands 1</w:t>
      </w:r>
      <w:r>
        <w:rPr>
          <w:lang w:eastAsia="ja-JP"/>
        </w:rPr>
        <w:t> </w:t>
      </w:r>
      <w:r w:rsidRPr="00362940">
        <w:rPr>
          <w:lang w:eastAsia="ja-JP"/>
        </w:rPr>
        <w:t>164-1</w:t>
      </w:r>
      <w:r>
        <w:rPr>
          <w:lang w:eastAsia="ja-JP"/>
        </w:rPr>
        <w:t> </w:t>
      </w:r>
      <w:r w:rsidRPr="00362940">
        <w:rPr>
          <w:lang w:eastAsia="ja-JP"/>
        </w:rPr>
        <w:t>215 MHz,</w:t>
      </w:r>
      <w:r>
        <w:rPr>
          <w:lang w:eastAsia="ja-JP"/>
        </w:rPr>
        <w:t xml:space="preserve"> </w:t>
      </w:r>
      <w:r w:rsidRPr="00362940">
        <w:rPr>
          <w:lang w:eastAsia="ja-JP"/>
        </w:rPr>
        <w:t>1</w:t>
      </w:r>
      <w:r>
        <w:rPr>
          <w:lang w:eastAsia="ja-JP"/>
        </w:rPr>
        <w:t> </w:t>
      </w:r>
      <w:r w:rsidRPr="00362940">
        <w:rPr>
          <w:lang w:eastAsia="ja-JP"/>
        </w:rPr>
        <w:t>215-1</w:t>
      </w:r>
      <w:r>
        <w:rPr>
          <w:lang w:eastAsia="ja-JP"/>
        </w:rPr>
        <w:t> </w:t>
      </w:r>
      <w:r w:rsidRPr="00362940">
        <w:rPr>
          <w:lang w:eastAsia="ja-JP"/>
        </w:rPr>
        <w:t>300 MHz and 1</w:t>
      </w:r>
      <w:r>
        <w:rPr>
          <w:lang w:eastAsia="ja-JP"/>
        </w:rPr>
        <w:t> </w:t>
      </w:r>
      <w:r w:rsidRPr="00362940">
        <w:rPr>
          <w:lang w:eastAsia="ja-JP"/>
        </w:rPr>
        <w:t>559-1</w:t>
      </w:r>
      <w:r>
        <w:rPr>
          <w:lang w:eastAsia="ja-JP"/>
        </w:rPr>
        <w:t> </w:t>
      </w:r>
      <w:r w:rsidRPr="00362940">
        <w:rPr>
          <w:lang w:eastAsia="ja-JP"/>
        </w:rPr>
        <w:t>610 MHz</w:t>
      </w:r>
    </w:p>
    <w:p w14:paraId="53B7D7DE" w14:textId="77777777" w:rsidR="00B63944" w:rsidRPr="00362940" w:rsidRDefault="00B63944" w:rsidP="00B63944">
      <w:pPr>
        <w:tabs>
          <w:tab w:val="clear" w:pos="1871"/>
          <w:tab w:val="left" w:pos="1985"/>
        </w:tabs>
        <w:ind w:left="1985" w:hanging="1985"/>
        <w:jc w:val="both"/>
        <w:rPr>
          <w:lang w:eastAsia="ja-JP"/>
        </w:rPr>
      </w:pPr>
      <w:r w:rsidRPr="00362940">
        <w:rPr>
          <w:lang w:eastAsia="ja-JP"/>
        </w:rPr>
        <w:t xml:space="preserve">ITU-R </w:t>
      </w:r>
      <w:hyperlink r:id="rId19" w:history="1">
        <w:r w:rsidRPr="006A7D2C">
          <w:rPr>
            <w:rStyle w:val="Hyperlink"/>
            <w:lang w:eastAsia="ja-JP"/>
          </w:rPr>
          <w:t>M.1901-3</w:t>
        </w:r>
      </w:hyperlink>
      <w:r w:rsidRPr="00362940">
        <w:rPr>
          <w:lang w:eastAsia="ja-JP"/>
        </w:rPr>
        <w:tab/>
        <w:t>Guidance on ITU-R Recommendations related to systems and networks in the radionavigation-satellite service operating in the frequency bands 1</w:t>
      </w:r>
      <w:r>
        <w:rPr>
          <w:lang w:eastAsia="ja-JP"/>
        </w:rPr>
        <w:t> </w:t>
      </w:r>
      <w:r w:rsidRPr="00362940">
        <w:rPr>
          <w:lang w:eastAsia="ja-JP"/>
        </w:rPr>
        <w:t>164-1</w:t>
      </w:r>
      <w:r>
        <w:rPr>
          <w:lang w:eastAsia="ja-JP"/>
        </w:rPr>
        <w:t> </w:t>
      </w:r>
      <w:r w:rsidRPr="00362940">
        <w:rPr>
          <w:lang w:eastAsia="ja-JP"/>
        </w:rPr>
        <w:t>215 MHz, 1</w:t>
      </w:r>
      <w:r>
        <w:rPr>
          <w:lang w:eastAsia="ja-JP"/>
        </w:rPr>
        <w:t> </w:t>
      </w:r>
      <w:r w:rsidRPr="00362940">
        <w:rPr>
          <w:lang w:eastAsia="ja-JP"/>
        </w:rPr>
        <w:t>215-1</w:t>
      </w:r>
      <w:r>
        <w:rPr>
          <w:lang w:eastAsia="ja-JP"/>
        </w:rPr>
        <w:t> </w:t>
      </w:r>
      <w:r w:rsidRPr="00362940">
        <w:rPr>
          <w:lang w:eastAsia="ja-JP"/>
        </w:rPr>
        <w:t>300 MHz, 1</w:t>
      </w:r>
      <w:r>
        <w:rPr>
          <w:lang w:eastAsia="ja-JP"/>
        </w:rPr>
        <w:t> </w:t>
      </w:r>
      <w:r w:rsidRPr="00362940">
        <w:rPr>
          <w:lang w:eastAsia="ja-JP"/>
        </w:rPr>
        <w:t>559-1</w:t>
      </w:r>
      <w:r>
        <w:rPr>
          <w:lang w:eastAsia="ja-JP"/>
        </w:rPr>
        <w:t> </w:t>
      </w:r>
      <w:r w:rsidRPr="00362940">
        <w:rPr>
          <w:lang w:eastAsia="ja-JP"/>
        </w:rPr>
        <w:t>610 MHz, 5</w:t>
      </w:r>
      <w:r>
        <w:rPr>
          <w:lang w:eastAsia="ja-JP"/>
        </w:rPr>
        <w:t> </w:t>
      </w:r>
      <w:r w:rsidRPr="00362940">
        <w:rPr>
          <w:lang w:eastAsia="ja-JP"/>
        </w:rPr>
        <w:t>000-5</w:t>
      </w:r>
      <w:r>
        <w:rPr>
          <w:lang w:eastAsia="ja-JP"/>
        </w:rPr>
        <w:t> </w:t>
      </w:r>
      <w:r w:rsidRPr="00362940">
        <w:rPr>
          <w:lang w:eastAsia="ja-JP"/>
        </w:rPr>
        <w:t>010 MHz and 5</w:t>
      </w:r>
      <w:r>
        <w:rPr>
          <w:lang w:eastAsia="ja-JP"/>
        </w:rPr>
        <w:t> </w:t>
      </w:r>
      <w:r w:rsidRPr="00362940">
        <w:rPr>
          <w:lang w:eastAsia="ja-JP"/>
        </w:rPr>
        <w:t>010</w:t>
      </w:r>
      <w:r>
        <w:rPr>
          <w:lang w:eastAsia="ja-JP"/>
        </w:rPr>
        <w:noBreakHyphen/>
      </w:r>
      <w:r w:rsidRPr="00362940">
        <w:rPr>
          <w:lang w:eastAsia="ja-JP"/>
        </w:rPr>
        <w:t>5</w:t>
      </w:r>
      <w:r>
        <w:rPr>
          <w:lang w:eastAsia="ja-JP"/>
        </w:rPr>
        <w:t> </w:t>
      </w:r>
      <w:r w:rsidRPr="00362940">
        <w:rPr>
          <w:lang w:eastAsia="ja-JP"/>
        </w:rPr>
        <w:t>030</w:t>
      </w:r>
      <w:r>
        <w:rPr>
          <w:lang w:eastAsia="ja-JP"/>
        </w:rPr>
        <w:t> </w:t>
      </w:r>
      <w:r w:rsidRPr="00362940">
        <w:rPr>
          <w:lang w:eastAsia="ja-JP"/>
        </w:rPr>
        <w:t>MHz</w:t>
      </w:r>
    </w:p>
    <w:p w14:paraId="4EE1318B" w14:textId="77777777" w:rsidR="00B63944" w:rsidRPr="00362940" w:rsidRDefault="00B63944" w:rsidP="00B63944">
      <w:pPr>
        <w:tabs>
          <w:tab w:val="clear" w:pos="1871"/>
          <w:tab w:val="left" w:pos="1985"/>
        </w:tabs>
        <w:ind w:left="1985" w:hanging="1985"/>
        <w:jc w:val="both"/>
        <w:rPr>
          <w:lang w:eastAsia="ja-JP"/>
        </w:rPr>
      </w:pPr>
      <w:r w:rsidRPr="00362940">
        <w:rPr>
          <w:lang w:eastAsia="ja-JP"/>
        </w:rPr>
        <w:t xml:space="preserve">ITU-R </w:t>
      </w:r>
      <w:hyperlink r:id="rId20" w:history="1">
        <w:r>
          <w:rPr>
            <w:color w:val="0000FF"/>
            <w:u w:val="single"/>
          </w:rPr>
          <w:t>M.1903-1</w:t>
        </w:r>
      </w:hyperlink>
      <w:r w:rsidRPr="00362940">
        <w:rPr>
          <w:lang w:eastAsia="ja-JP"/>
        </w:rPr>
        <w:t xml:space="preserve"> </w:t>
      </w:r>
      <w:r w:rsidRPr="00362940">
        <w:rPr>
          <w:lang w:eastAsia="ja-JP"/>
        </w:rPr>
        <w:tab/>
      </w:r>
      <w:r w:rsidRPr="00362940">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30368FCB" w14:textId="77777777" w:rsidR="00B63944" w:rsidRDefault="00B63944" w:rsidP="00B63944">
      <w:pPr>
        <w:tabs>
          <w:tab w:val="clear" w:pos="1871"/>
          <w:tab w:val="left" w:pos="1985"/>
        </w:tabs>
        <w:ind w:left="1985" w:hanging="1985"/>
        <w:jc w:val="both"/>
        <w:rPr>
          <w:lang w:eastAsia="ja-JP"/>
        </w:rPr>
      </w:pPr>
      <w:r w:rsidRPr="00362940">
        <w:rPr>
          <w:lang w:eastAsia="ja-JP"/>
        </w:rPr>
        <w:t xml:space="preserve">ITU-R </w:t>
      </w:r>
      <w:hyperlink r:id="rId21" w:history="1">
        <w:r>
          <w:rPr>
            <w:color w:val="0000FF"/>
            <w:u w:val="single"/>
          </w:rPr>
          <w:t>M.1905-1</w:t>
        </w:r>
      </w:hyperlink>
      <w:r w:rsidRPr="00362940">
        <w:rPr>
          <w:lang w:eastAsia="ja-JP"/>
        </w:rPr>
        <w:t xml:space="preserve"> </w:t>
      </w:r>
      <w:r w:rsidRPr="00362940">
        <w:rPr>
          <w:lang w:eastAsia="ja-JP"/>
        </w:rPr>
        <w:tab/>
      </w:r>
      <w:r w:rsidRPr="00362940">
        <w:rPr>
          <w:spacing w:val="-4"/>
          <w:lang w:eastAsia="ja-JP"/>
        </w:rPr>
        <w:t>Characteristics</w:t>
      </w:r>
      <w:r w:rsidRPr="00362940">
        <w:rPr>
          <w:lang w:eastAsia="ja-JP"/>
        </w:rPr>
        <w:t xml:space="preserve"> and protection criteria for receiving earth stations in the radionavigation-satellite service (space-to-Earth) operating</w:t>
      </w:r>
      <w:r w:rsidRPr="00362940">
        <w:rPr>
          <w:spacing w:val="-4"/>
          <w:lang w:eastAsia="ja-JP"/>
        </w:rPr>
        <w:t xml:space="preserve"> in the</w:t>
      </w:r>
      <w:r w:rsidRPr="00362940">
        <w:rPr>
          <w:lang w:eastAsia="ja-JP"/>
        </w:rPr>
        <w:t xml:space="preserve"> band 1 164-1</w:t>
      </w:r>
      <w:r>
        <w:rPr>
          <w:lang w:eastAsia="ja-JP"/>
        </w:rPr>
        <w:t> </w:t>
      </w:r>
      <w:r w:rsidRPr="00362940">
        <w:rPr>
          <w:lang w:eastAsia="ja-JP"/>
        </w:rPr>
        <w:t>215 MHz</w:t>
      </w:r>
    </w:p>
    <w:p w14:paraId="3837209C" w14:textId="77777777" w:rsidR="00B63944" w:rsidRPr="004960E3" w:rsidRDefault="00000000" w:rsidP="00B63944">
      <w:pPr>
        <w:tabs>
          <w:tab w:val="clear" w:pos="1871"/>
          <w:tab w:val="left" w:pos="1985"/>
        </w:tabs>
        <w:ind w:left="1985" w:hanging="1985"/>
        <w:jc w:val="both"/>
        <w:rPr>
          <w:lang w:eastAsia="ja-JP"/>
        </w:rPr>
      </w:pPr>
      <w:hyperlink r:id="rId22" w:history="1">
        <w:r w:rsidR="00B63944" w:rsidRPr="000564A9">
          <w:rPr>
            <w:rStyle w:val="Hyperlink"/>
            <w:lang w:eastAsia="ja-JP"/>
          </w:rPr>
          <w:t>ITU-R M.1638</w:t>
        </w:r>
      </w:hyperlink>
      <w:r w:rsidR="00B63944" w:rsidRPr="000564A9">
        <w:rPr>
          <w:u w:val="single"/>
          <w:lang w:eastAsia="ja-JP"/>
        </w:rPr>
        <w:t>-1</w:t>
      </w:r>
      <w:r w:rsidR="00B63944" w:rsidRPr="004960E3">
        <w:rPr>
          <w:lang w:eastAsia="ja-JP"/>
        </w:rPr>
        <w:t xml:space="preserve"> </w:t>
      </w:r>
      <w:r w:rsidR="00B63944" w:rsidRPr="004960E3">
        <w:rPr>
          <w:lang w:eastAsia="ja-JP"/>
        </w:rPr>
        <w:tab/>
        <w:t>Characteristics of and protection criteria for sharing studies for radiolocation (except ground based meteorological radars) and aeronautical radionavigation radars operating in the frequency bands between 5 250 and 5 850 MHz</w:t>
      </w:r>
    </w:p>
    <w:p w14:paraId="35EACD8D" w14:textId="77777777" w:rsidR="00B63944" w:rsidRPr="004960E3" w:rsidRDefault="00B63944" w:rsidP="00B63944">
      <w:pPr>
        <w:tabs>
          <w:tab w:val="clear" w:pos="1871"/>
          <w:tab w:val="left" w:pos="1985"/>
        </w:tabs>
        <w:ind w:left="1985" w:hanging="1985"/>
        <w:jc w:val="both"/>
        <w:rPr>
          <w:lang w:val="en-US" w:eastAsia="ja-JP"/>
        </w:rPr>
      </w:pPr>
      <w:r w:rsidRPr="00362940">
        <w:rPr>
          <w:lang w:eastAsia="ja-JP"/>
        </w:rPr>
        <w:t xml:space="preserve">ITU-R </w:t>
      </w:r>
      <w:hyperlink r:id="rId23" w:history="1">
        <w:r>
          <w:rPr>
            <w:rStyle w:val="Hyperlink"/>
          </w:rPr>
          <w:t>RS.1260-2</w:t>
        </w:r>
      </w:hyperlink>
      <w:r w:rsidRPr="004960E3">
        <w:rPr>
          <w:lang w:val="en-US" w:eastAsia="ja-JP"/>
        </w:rPr>
        <w:tab/>
        <w:t>Feasibility of sharing between active space</w:t>
      </w:r>
      <w:r>
        <w:rPr>
          <w:lang w:val="en-US" w:eastAsia="ja-JP"/>
        </w:rPr>
        <w:t>-</w:t>
      </w:r>
      <w:r w:rsidRPr="004960E3">
        <w:rPr>
          <w:lang w:val="en-US" w:eastAsia="ja-JP"/>
        </w:rPr>
        <w:t>borne sensors and other services in the range 420-470 MHz</w:t>
      </w:r>
    </w:p>
    <w:p w14:paraId="0BDC5BA3" w14:textId="77777777" w:rsidR="00B63944" w:rsidRPr="004960E3" w:rsidRDefault="00B63944" w:rsidP="00B63944">
      <w:pPr>
        <w:tabs>
          <w:tab w:val="clear" w:pos="1871"/>
          <w:tab w:val="left" w:pos="1985"/>
        </w:tabs>
        <w:ind w:left="1985" w:hanging="1985"/>
        <w:jc w:val="both"/>
        <w:rPr>
          <w:lang w:eastAsia="ja-JP"/>
        </w:rPr>
      </w:pPr>
      <w:r w:rsidRPr="00362940">
        <w:rPr>
          <w:lang w:eastAsia="ja-JP"/>
        </w:rPr>
        <w:t xml:space="preserve">ITU-R </w:t>
      </w:r>
      <w:hyperlink r:id="rId24" w:history="1">
        <w:r>
          <w:rPr>
            <w:rStyle w:val="Hyperlink"/>
          </w:rPr>
          <w:t>SA.363-5</w:t>
        </w:r>
        <w:r w:rsidRPr="000564A9">
          <w:rPr>
            <w:rStyle w:val="Hyperlink"/>
            <w:u w:val="none"/>
          </w:rPr>
          <w:tab/>
        </w:r>
      </w:hyperlink>
      <w:r w:rsidRPr="004960E3">
        <w:rPr>
          <w:lang w:eastAsia="ja-JP"/>
        </w:rPr>
        <w:t>Space operation systems</w:t>
      </w:r>
    </w:p>
    <w:p w14:paraId="1FB445A6" w14:textId="77777777" w:rsidR="00B63944" w:rsidRPr="00477FB1" w:rsidRDefault="00B63944" w:rsidP="00B63944">
      <w:pPr>
        <w:pStyle w:val="Headingi"/>
      </w:pPr>
      <w:r w:rsidRPr="00477FB1">
        <w:t>Report</w:t>
      </w:r>
      <w:r>
        <w:t>s</w:t>
      </w:r>
    </w:p>
    <w:p w14:paraId="61E0A514" w14:textId="77777777" w:rsidR="00B63944" w:rsidRDefault="00B63944" w:rsidP="00B63944">
      <w:pPr>
        <w:tabs>
          <w:tab w:val="clear" w:pos="1871"/>
        </w:tabs>
        <w:ind w:left="1985" w:hanging="1985"/>
        <w:jc w:val="both"/>
      </w:pPr>
      <w:r w:rsidRPr="00362940">
        <w:rPr>
          <w:lang w:eastAsia="ja-JP"/>
        </w:rPr>
        <w:t xml:space="preserve">ITU-R </w:t>
      </w:r>
      <w:hyperlink r:id="rId25" w:history="1">
        <w:r>
          <w:rPr>
            <w:rStyle w:val="Hyperlink"/>
          </w:rPr>
          <w:t>M.2413-0</w:t>
        </w:r>
      </w:hyperlink>
      <w:r w:rsidRPr="00477FB1">
        <w:tab/>
        <w:t>Reception of automatic dependent surveillance broadcast via satellite and compatibility studies with incumbent systems in the frequency band 1 087.7-1</w:t>
      </w:r>
      <w:r>
        <w:t> </w:t>
      </w:r>
      <w:r w:rsidRPr="00477FB1">
        <w:t>092.3 MHz</w:t>
      </w:r>
    </w:p>
    <w:p w14:paraId="0229DDD1" w14:textId="77777777" w:rsidR="00B63944" w:rsidRDefault="00B63944" w:rsidP="00B63944">
      <w:pPr>
        <w:tabs>
          <w:tab w:val="clear" w:pos="1871"/>
        </w:tabs>
        <w:ind w:left="1985" w:hanging="1985"/>
      </w:pPr>
      <w:r w:rsidRPr="00362940">
        <w:rPr>
          <w:lang w:eastAsia="ja-JP"/>
        </w:rPr>
        <w:t xml:space="preserve">ITU-R </w:t>
      </w:r>
      <w:hyperlink r:id="rId26" w:history="1">
        <w:r>
          <w:rPr>
            <w:color w:val="0000FF"/>
            <w:u w:val="single"/>
          </w:rPr>
          <w:t>M.2477-0</w:t>
        </w:r>
      </w:hyperlink>
      <w:r w:rsidRPr="00477FB1">
        <w:tab/>
        <w:t>Radiocommunications for suborbital vehicles</w:t>
      </w:r>
    </w:p>
    <w:p w14:paraId="1B2F3D78" w14:textId="77777777" w:rsidR="00B63944" w:rsidRPr="00477FB1" w:rsidRDefault="00B63944" w:rsidP="00B63944">
      <w:pPr>
        <w:pStyle w:val="Heading1"/>
      </w:pPr>
      <w:r>
        <w:t>4</w:t>
      </w:r>
      <w:r w:rsidRPr="00477FB1">
        <w:tab/>
        <w:t xml:space="preserve">Suborbital vehicles </w:t>
      </w:r>
    </w:p>
    <w:p w14:paraId="7E55F451" w14:textId="7852C1F7" w:rsidR="00B63944" w:rsidRPr="00477FB1" w:rsidRDefault="00B63944" w:rsidP="00B63944">
      <w:pPr>
        <w:pStyle w:val="Headingb"/>
      </w:pPr>
      <w:r>
        <w:t>4</w:t>
      </w:r>
      <w:r w:rsidRPr="00477FB1">
        <w:t>A)</w:t>
      </w:r>
      <w:r w:rsidRPr="00477FB1">
        <w:tab/>
        <w:t>De</w:t>
      </w:r>
      <w:ins w:id="14" w:author="FAA" w:date="2022-09-28T15:57:00Z">
        <w:r w:rsidR="00AF6C32">
          <w:t>scription</w:t>
        </w:r>
      </w:ins>
      <w:del w:id="15" w:author="FAA" w:date="2022-09-28T15:57:00Z">
        <w:r w:rsidRPr="00477FB1" w:rsidDel="00AF6C32">
          <w:delText>finition</w:delText>
        </w:r>
      </w:del>
      <w:r w:rsidRPr="00477FB1">
        <w:t xml:space="preserve"> of suborbital vehicles</w:t>
      </w:r>
    </w:p>
    <w:p w14:paraId="428AC275" w14:textId="1F88AFEB" w:rsidR="00B63944" w:rsidRPr="00C17A9A" w:rsidRDefault="00B63944" w:rsidP="00B63944">
      <w:pPr>
        <w:jc w:val="both"/>
        <w:rPr>
          <w:szCs w:val="24"/>
        </w:rPr>
      </w:pPr>
      <w:r w:rsidRPr="00C17A9A">
        <w:rPr>
          <w:szCs w:val="24"/>
        </w:rPr>
        <w:t xml:space="preserve">Following further considerations and </w:t>
      </w:r>
      <w:proofErr w:type="gramStart"/>
      <w:r w:rsidRPr="00C17A9A">
        <w:rPr>
          <w:szCs w:val="24"/>
        </w:rPr>
        <w:t>taking into account</w:t>
      </w:r>
      <w:proofErr w:type="gramEnd"/>
      <w:r w:rsidRPr="00C17A9A">
        <w:rPr>
          <w:szCs w:val="24"/>
        </w:rPr>
        <w:t xml:space="preserve"> the diversity of applications, it may be necessary to provide more flexibility to the de</w:t>
      </w:r>
      <w:ins w:id="16" w:author="FAA" w:date="2022-09-28T15:57:00Z">
        <w:r w:rsidR="00AF6C32">
          <w:rPr>
            <w:szCs w:val="24"/>
          </w:rPr>
          <w:t>scription</w:t>
        </w:r>
      </w:ins>
      <w:del w:id="17" w:author="FAA" w:date="2022-09-28T15:57:00Z">
        <w:r w:rsidRPr="00C17A9A" w:rsidDel="00AF6C32">
          <w:rPr>
            <w:szCs w:val="24"/>
          </w:rPr>
          <w:delText>finition</w:delText>
        </w:r>
      </w:del>
      <w:r w:rsidRPr="00C17A9A">
        <w:rPr>
          <w:szCs w:val="24"/>
        </w:rPr>
        <w:t xml:space="preserve"> of suborbital vehicles:</w:t>
      </w:r>
    </w:p>
    <w:p w14:paraId="6052E63B" w14:textId="77777777" w:rsidR="00B63944" w:rsidRDefault="00B63944" w:rsidP="00B63944">
      <w:pPr>
        <w:pStyle w:val="enumlev1"/>
      </w:pPr>
      <w:r>
        <w:tab/>
      </w:r>
      <w:r w:rsidRPr="00C17A9A">
        <w:t xml:space="preserve">“A suborbital flight is defined for Radio Communication purposes, as an intentional flight of a vehicle to reach the upper atmosphere </w:t>
      </w:r>
      <w:r>
        <w:t xml:space="preserve">and return to Earth </w:t>
      </w:r>
      <w:r w:rsidRPr="00C17A9A">
        <w:t xml:space="preserve">with a portion of its flight path that may occur in space without completing a full orbit (see No. </w:t>
      </w:r>
      <w:r w:rsidRPr="00574E12">
        <w:rPr>
          <w:b/>
        </w:rPr>
        <w:t>1.184</w:t>
      </w:r>
      <w:r w:rsidRPr="00C17A9A">
        <w:t xml:space="preserve">) around the Earth or without becoming a satellite (see No. </w:t>
      </w:r>
      <w:r w:rsidRPr="00574E12">
        <w:rPr>
          <w:b/>
        </w:rPr>
        <w:t>1.179</w:t>
      </w:r>
      <w:r w:rsidRPr="00C17A9A">
        <w:t>)</w:t>
      </w:r>
      <w:r>
        <w:t xml:space="preserve">.  </w:t>
      </w:r>
    </w:p>
    <w:p w14:paraId="67575C91" w14:textId="5236BD09" w:rsidR="00B63944" w:rsidRDefault="00B63944" w:rsidP="00B63944">
      <w:pPr>
        <w:pStyle w:val="enumlev1"/>
      </w:pPr>
      <w:r>
        <w:rPr>
          <w:szCs w:val="24"/>
        </w:rPr>
        <w:tab/>
      </w:r>
      <w:r w:rsidRPr="00C17A9A">
        <w:rPr>
          <w:szCs w:val="24"/>
        </w:rPr>
        <w:t>A suborbital vehicle is a vehicle executing a suborbital flight</w:t>
      </w:r>
      <w:r>
        <w:rPr>
          <w:szCs w:val="24"/>
        </w:rPr>
        <w:t xml:space="preserve">, </w:t>
      </w:r>
      <w:del w:id="18" w:author="USA" w:date="2022-08-29T22:34:00Z">
        <w:r w:rsidDel="00927DB6">
          <w:rPr>
            <w:szCs w:val="24"/>
          </w:rPr>
          <w:delText>[</w:delText>
        </w:r>
      </w:del>
      <w:r>
        <w:rPr>
          <w:szCs w:val="24"/>
        </w:rPr>
        <w:t>and which may be reusable</w:t>
      </w:r>
      <w:del w:id="19" w:author="USA" w:date="2022-08-29T22:34:00Z">
        <w:r w:rsidDel="00927DB6">
          <w:rPr>
            <w:szCs w:val="24"/>
          </w:rPr>
          <w:delText>]</w:delText>
        </w:r>
      </w:del>
      <w:ins w:id="20" w:author="USA" w:date="2022-08-29T22:34:00Z">
        <w:r w:rsidR="00927DB6">
          <w:rPr>
            <w:szCs w:val="24"/>
          </w:rPr>
          <w:t>.</w:t>
        </w:r>
      </w:ins>
      <w:del w:id="21" w:author="USA" w:date="2022-08-29T22:34:00Z">
        <w:r w:rsidRPr="00C17A9A" w:rsidDel="00927DB6">
          <w:rPr>
            <w:szCs w:val="24"/>
          </w:rPr>
          <w:delText>;</w:delText>
        </w:r>
      </w:del>
      <w:r w:rsidRPr="00C17A9A">
        <w:rPr>
          <w:szCs w:val="24"/>
        </w:rPr>
        <w:t>”</w:t>
      </w:r>
    </w:p>
    <w:p w14:paraId="1D871F8A" w14:textId="66B6D9A0" w:rsidR="00B63944" w:rsidRDefault="00B63944" w:rsidP="00B63944">
      <w:pPr>
        <w:ind w:left="1134" w:hanging="1134"/>
        <w:jc w:val="both"/>
        <w:rPr>
          <w:szCs w:val="24"/>
        </w:rPr>
      </w:pPr>
      <w:r>
        <w:rPr>
          <w:szCs w:val="24"/>
        </w:rPr>
        <w:tab/>
      </w:r>
      <w:del w:id="22" w:author="USA" w:date="2022-08-29T22:34:00Z">
        <w:r w:rsidRPr="00C17A9A" w:rsidDel="00927DB6">
          <w:rPr>
            <w:szCs w:val="24"/>
          </w:rPr>
          <w:delText>A suborbital vehicle is a vehicle executing a suborbital flight</w:delText>
        </w:r>
        <w:r w:rsidDel="00927DB6">
          <w:rPr>
            <w:szCs w:val="24"/>
          </w:rPr>
          <w:delText>, [and which may be reusable]</w:delText>
        </w:r>
        <w:r w:rsidRPr="00C17A9A" w:rsidDel="00927DB6">
          <w:rPr>
            <w:szCs w:val="24"/>
          </w:rPr>
          <w:delText>;”.</w:delText>
        </w:r>
      </w:del>
    </w:p>
    <w:p w14:paraId="63D1A415" w14:textId="0B90EFA2" w:rsidR="00B63944" w:rsidRPr="00C17A9A" w:rsidDel="00AF6C32" w:rsidRDefault="00B63944" w:rsidP="00B63944">
      <w:pPr>
        <w:jc w:val="both"/>
        <w:rPr>
          <w:del w:id="23" w:author="FAA" w:date="2022-09-28T15:58:00Z"/>
          <w:szCs w:val="24"/>
        </w:rPr>
      </w:pPr>
      <w:del w:id="24" w:author="FAA" w:date="2022-09-28T15:58:00Z">
        <w:r w:rsidRPr="00C17A9A" w:rsidDel="00AF6C32">
          <w:rPr>
            <w:szCs w:val="24"/>
          </w:rPr>
          <w:delText>Including the definition of the suborbital vehicle within the RR would allow to have a clear understanding of the possible applications falling under this definition.</w:delText>
        </w:r>
        <w:r w:rsidDel="00AF6C32">
          <w:rPr>
            <w:szCs w:val="24"/>
          </w:rPr>
          <w:delText xml:space="preserve">] </w:delText>
        </w:r>
      </w:del>
    </w:p>
    <w:p w14:paraId="7C90A73F" w14:textId="77777777" w:rsidR="00B63944" w:rsidRPr="00477FB1" w:rsidRDefault="00B63944" w:rsidP="00B63944">
      <w:pPr>
        <w:pStyle w:val="Headingb"/>
      </w:pPr>
      <w:r>
        <w:t>4</w:t>
      </w:r>
      <w:r w:rsidRPr="00477FB1">
        <w:t>B)</w:t>
      </w:r>
      <w:r w:rsidRPr="00477FB1">
        <w:tab/>
        <w:t>Operational concepts</w:t>
      </w:r>
    </w:p>
    <w:p w14:paraId="546D121F" w14:textId="77777777" w:rsidR="00B63944" w:rsidRPr="00477FB1" w:rsidRDefault="00B63944" w:rsidP="00B63944">
      <w:pPr>
        <w:jc w:val="both"/>
        <w:rPr>
          <w:shd w:val="clear" w:color="auto" w:fill="FFFFFF"/>
          <w:lang w:eastAsia="zh-CN"/>
        </w:rPr>
      </w:pPr>
      <w:bookmarkStart w:id="25"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25"/>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775D2160" w14:textId="77777777" w:rsidR="00B63944" w:rsidRPr="00477FB1" w:rsidRDefault="00B63944" w:rsidP="00B63944">
      <w:pPr>
        <w:pStyle w:val="FigureNo"/>
        <w:rPr>
          <w:shd w:val="clear" w:color="auto" w:fill="FFFFFF"/>
        </w:rPr>
      </w:pPr>
      <w:r w:rsidRPr="00477FB1">
        <w:lastRenderedPageBreak/>
        <w:t>Figure</w:t>
      </w:r>
      <w:r w:rsidRPr="00477FB1">
        <w:rPr>
          <w:shd w:val="clear" w:color="auto" w:fill="FFFFFF"/>
        </w:rPr>
        <w:t xml:space="preserve"> 1</w:t>
      </w:r>
    </w:p>
    <w:p w14:paraId="4AD65237" w14:textId="77777777" w:rsidR="00B63944" w:rsidRPr="00477FB1" w:rsidRDefault="00B63944" w:rsidP="00B63944">
      <w:pPr>
        <w:pStyle w:val="Figuretitle"/>
      </w:pPr>
      <w:bookmarkStart w:id="26" w:name="_Hlk103149640"/>
      <w:bookmarkStart w:id="27" w:name="_Hlk103149708"/>
      <w:r w:rsidRPr="00477FB1">
        <w:t>Examples of the operational concepts of suborbital flight</w:t>
      </w:r>
      <w:bookmarkEnd w:id="26"/>
    </w:p>
    <w:bookmarkEnd w:id="27"/>
    <w:p w14:paraId="1B1CE904" w14:textId="77777777" w:rsidR="00B63944" w:rsidRDefault="00B63944" w:rsidP="00B63944">
      <w:pPr>
        <w:pStyle w:val="Figure"/>
      </w:pPr>
      <w:r w:rsidRPr="00477FB1">
        <w:rPr>
          <w:noProof/>
          <w:lang w:val="en-US"/>
        </w:rPr>
        <w:drawing>
          <wp:inline distT="0" distB="0" distL="0" distR="0" wp14:anchorId="16EFDF40" wp14:editId="0B544796">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3F23FA8C" w14:textId="77777777" w:rsidR="00B63944" w:rsidRPr="00477FB1" w:rsidRDefault="00B63944" w:rsidP="00B63944">
      <w:pPr>
        <w:pStyle w:val="FigureNo"/>
      </w:pPr>
      <w:r w:rsidRPr="00477FB1">
        <w:t>Figure 2</w:t>
      </w:r>
    </w:p>
    <w:p w14:paraId="624F9A42" w14:textId="77777777" w:rsidR="00B63944" w:rsidRDefault="00B63944" w:rsidP="00B63944">
      <w:pPr>
        <w:pStyle w:val="Figuretitle"/>
      </w:pPr>
      <w:del w:id="28" w:author="USA" w:date="2022-05-11T08:19:00Z">
        <w:r w:rsidRPr="00477FB1" w:rsidDel="004A44A3">
          <w:delText>]</w:delText>
        </w:r>
      </w:del>
      <w:ins w:id="29" w:author="USA" w:date="2022-05-11T08:21:00Z">
        <w:r w:rsidRPr="004A44A3">
          <w:t xml:space="preserve"> </w:t>
        </w:r>
        <w:r w:rsidRPr="00477FB1">
          <w:t xml:space="preserve">Examples of </w:t>
        </w:r>
      </w:ins>
      <w:ins w:id="30" w:author="USA" w:date="2022-05-11T08:22:00Z">
        <w:r>
          <w:t>s</w:t>
        </w:r>
      </w:ins>
      <w:ins w:id="31" w:author="USA" w:date="2022-05-11T08:21:00Z">
        <w:r w:rsidRPr="00477FB1">
          <w:t>uborbital flight</w:t>
        </w:r>
      </w:ins>
      <w:ins w:id="32" w:author="USA" w:date="2022-05-11T08:22:00Z">
        <w:r>
          <w:t>s</w:t>
        </w:r>
      </w:ins>
    </w:p>
    <w:p w14:paraId="22DDC82B" w14:textId="77777777" w:rsidR="00B63944" w:rsidRPr="00947E23" w:rsidRDefault="00B63944" w:rsidP="00B63944">
      <w:pPr>
        <w:pStyle w:val="Figure"/>
      </w:pPr>
      <w:r w:rsidRPr="00A07DEE">
        <w:rPr>
          <w:noProof/>
          <w:lang w:val="en-US"/>
        </w:rPr>
        <w:drawing>
          <wp:inline distT="0" distB="0" distL="0" distR="0" wp14:anchorId="3B4AF4D9" wp14:editId="459FFAE1">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3154EC91" w14:textId="4BAF9E80" w:rsidR="00B63944" w:rsidRDefault="00B63944" w:rsidP="00B63944">
      <w:pPr>
        <w:spacing w:before="360"/>
        <w:jc w:val="both"/>
        <w:rPr>
          <w:ins w:id="33" w:author="USA" w:date="2022-08-29T22:52:00Z"/>
        </w:rPr>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2C7C3508" w14:textId="77777777" w:rsidR="000B740F" w:rsidRPr="00477FB1" w:rsidRDefault="000B740F" w:rsidP="000B740F">
      <w:pPr>
        <w:jc w:val="both"/>
        <w:rPr>
          <w:ins w:id="34" w:author="USA" w:date="2022-08-29T22:52:00Z"/>
        </w:rPr>
      </w:pPr>
      <w:ins w:id="35" w:author="USA" w:date="2022-08-29T22:52:00Z">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ins>
    </w:p>
    <w:p w14:paraId="340B47FA" w14:textId="77777777" w:rsidR="000B740F" w:rsidRPr="00477FB1" w:rsidRDefault="000B740F" w:rsidP="000B740F">
      <w:pPr>
        <w:jc w:val="both"/>
        <w:rPr>
          <w:ins w:id="36" w:author="USA" w:date="2022-08-29T22:52:00Z"/>
        </w:rPr>
      </w:pPr>
      <w:ins w:id="37" w:author="USA" w:date="2022-08-29T22:52:00Z">
        <w:r w:rsidRPr="00477FB1">
          <w:t xml:space="preserve">Another example of an operational concept consists in suborbital vehicle ferried by a special airplane and then released at a high altitude for conventional aircraft. This suborbital vehicle, which is part </w:t>
        </w:r>
        <w:r w:rsidRPr="00477FB1">
          <w:lastRenderedPageBreak/>
          <w:t>airplane and part rocket, uses rocket thrust to increase altitude beyond the Karman line and then return to the surface of the Earth like a glider.</w:t>
        </w:r>
      </w:ins>
    </w:p>
    <w:p w14:paraId="2FD51405" w14:textId="77777777" w:rsidR="000B740F" w:rsidRDefault="000B740F" w:rsidP="000B740F">
      <w:pPr>
        <w:jc w:val="both"/>
        <w:rPr>
          <w:ins w:id="38" w:author="USA" w:date="2022-08-29T22:52:00Z"/>
        </w:rPr>
      </w:pPr>
      <w:ins w:id="39" w:author="USA" w:date="2022-08-29T22:52:00Z">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ins>
    </w:p>
    <w:p w14:paraId="2B606D5E" w14:textId="1FA4C729" w:rsidR="000B740F" w:rsidRDefault="000B740F" w:rsidP="000B740F">
      <w:pPr>
        <w:spacing w:before="360"/>
        <w:jc w:val="both"/>
      </w:pPr>
      <w:ins w:id="40" w:author="USA" w:date="2022-08-29T22:52:00Z">
        <w:r w:rsidRPr="0062781E">
          <w:rPr>
            <w:bCs/>
            <w:szCs w:val="24"/>
          </w:rPr>
          <w:t>The global demand for space launches is increasing and new methods of accessing space will help meet that demand. At least, one administration predicts an increase in global commercial launch activity to meet the increasing demand for access to space</w:t>
        </w:r>
      </w:ins>
      <w:ins w:id="41" w:author="Damon Ladson" w:date="2022-09-29T11:38:00Z">
        <w:r w:rsidR="00321C5E">
          <w:rPr>
            <w:bCs/>
            <w:szCs w:val="24"/>
          </w:rPr>
          <w:t xml:space="preserve">. </w:t>
        </w:r>
      </w:ins>
      <w:ins w:id="42" w:author="USA" w:date="2022-08-29T22:52:00Z">
        <w:del w:id="43" w:author="Damon Ladson" w:date="2022-09-29T11:38:00Z">
          <w:r w:rsidRPr="0062781E" w:rsidDel="00321C5E">
            <w:rPr>
              <w:bCs/>
              <w:szCs w:val="24"/>
            </w:rPr>
            <w:delText xml:space="preserve"> and m</w:delText>
          </w:r>
        </w:del>
      </w:ins>
      <w:ins w:id="44" w:author="Damon Ladson" w:date="2022-09-29T11:38:00Z">
        <w:r w:rsidR="00321C5E">
          <w:rPr>
            <w:bCs/>
            <w:szCs w:val="24"/>
          </w:rPr>
          <w:t>M</w:t>
        </w:r>
      </w:ins>
      <w:ins w:id="45" w:author="USA" w:date="2022-08-29T22:52:00Z">
        <w:r w:rsidRPr="0062781E">
          <w:rPr>
            <w:bCs/>
            <w:szCs w:val="24"/>
          </w:rPr>
          <w:t>ore details are</w:t>
        </w:r>
        <w:r w:rsidRPr="0062781E">
          <w:rPr>
            <w:szCs w:val="24"/>
          </w:rPr>
          <w:t xml:space="preserve"> provided in Report ITU-R M.2477.</w:t>
        </w:r>
      </w:ins>
    </w:p>
    <w:p w14:paraId="22045370" w14:textId="024F23A0" w:rsidR="00B63944" w:rsidRPr="006A7D2C" w:rsidDel="000B740F" w:rsidRDefault="00B63944" w:rsidP="00B63944">
      <w:pPr>
        <w:pStyle w:val="EditorsNote"/>
        <w:rPr>
          <w:del w:id="46" w:author="USA" w:date="2022-08-29T22:52:00Z"/>
          <w:color w:val="FF0000"/>
        </w:rPr>
      </w:pPr>
      <w:del w:id="47" w:author="USA" w:date="2022-08-29T22:52:00Z">
        <w:r w:rsidRPr="006A7D2C" w:rsidDel="000B740F">
          <w:rPr>
            <w:color w:val="FF0000"/>
          </w:rPr>
          <w:delText>[Editor’s note: Some other material can be found in ITU-R M.2477, Table 1.  It is crucial to provide types of suborbital vehicles]</w:delText>
        </w:r>
      </w:del>
    </w:p>
    <w:p w14:paraId="1B01C495" w14:textId="08218A1C" w:rsidR="00B63944" w:rsidRPr="00C17A9A" w:rsidDel="00AD1E60" w:rsidRDefault="00AD1E60" w:rsidP="00B63944">
      <w:pPr>
        <w:jc w:val="both"/>
        <w:rPr>
          <w:del w:id="48" w:author="FAA" w:date="2022-09-28T16:11:00Z"/>
        </w:rPr>
      </w:pPr>
      <w:ins w:id="49" w:author="FAA" w:date="2022-09-28T16:11:00Z">
        <w:r w:rsidDel="00AD1E60">
          <w:t xml:space="preserve"> </w:t>
        </w:r>
      </w:ins>
      <w:del w:id="50" w:author="FAA" w:date="2022-09-28T16:11:00Z">
        <w:r w:rsidR="00B63944" w:rsidDel="00AD1E60">
          <w:delText>[</w:delText>
        </w:r>
        <w:r w:rsidR="00B63944" w:rsidRPr="00C17A9A" w:rsidDel="00AD1E60">
          <w:delText xml:space="preserve">The suborbital vehicles could be categorised in different </w:delText>
        </w:r>
        <w:r w:rsidR="00B63944" w:rsidDel="00AD1E60">
          <w:delText>applications</w:delText>
        </w:r>
        <w:r w:rsidR="00B63944" w:rsidRPr="00C17A9A" w:rsidDel="00AD1E60">
          <w:delText>:</w:delText>
        </w:r>
      </w:del>
    </w:p>
    <w:p w14:paraId="2DDF5A40" w14:textId="3ED33208" w:rsidR="00B63944" w:rsidRPr="00C17A9A" w:rsidDel="00AD1E60" w:rsidRDefault="00B63944" w:rsidP="00B63944">
      <w:pPr>
        <w:pStyle w:val="enumlev1"/>
        <w:tabs>
          <w:tab w:val="clear" w:pos="1134"/>
          <w:tab w:val="left" w:pos="720"/>
        </w:tabs>
        <w:ind w:left="720" w:hanging="720"/>
        <w:rPr>
          <w:del w:id="51" w:author="FAA" w:date="2022-09-28T16:11:00Z"/>
        </w:rPr>
      </w:pPr>
      <w:del w:id="52" w:author="FAA" w:date="2022-09-28T16:11:00Z">
        <w:r w:rsidDel="00AD1E60">
          <w:delText>–</w:delText>
        </w:r>
        <w:r w:rsidDel="00AD1E60">
          <w:tab/>
        </w:r>
        <w:r w:rsidRPr="00C17A9A" w:rsidDel="00AD1E60">
          <w:delText>Transport of crewmembers:</w:delText>
        </w:r>
      </w:del>
    </w:p>
    <w:p w14:paraId="6C962615" w14:textId="3CA2FCA6" w:rsidR="00B63944" w:rsidRPr="00C17A9A" w:rsidDel="00AD1E60" w:rsidRDefault="00B63944" w:rsidP="00B63944">
      <w:pPr>
        <w:pStyle w:val="enumlev2"/>
        <w:tabs>
          <w:tab w:val="clear" w:pos="1134"/>
          <w:tab w:val="clear" w:pos="1871"/>
          <w:tab w:val="left" w:pos="720"/>
          <w:tab w:val="left" w:pos="1440"/>
        </w:tabs>
        <w:ind w:left="1440" w:hanging="720"/>
        <w:rPr>
          <w:del w:id="53" w:author="FAA" w:date="2022-09-28T16:11:00Z"/>
        </w:rPr>
      </w:pPr>
      <w:del w:id="54" w:author="FAA" w:date="2022-09-28T16:11:00Z">
        <w:r w:rsidDel="00AD1E60">
          <w:delText>•</w:delText>
        </w:r>
        <w:r w:rsidDel="00AD1E60">
          <w:tab/>
        </w:r>
        <w:r w:rsidRPr="00C17A9A" w:rsidDel="00AD1E60">
          <w:delText xml:space="preserve">This type of suborbital vehicles consists in the current systems used to bring crew in high altitude remaining below </w:delText>
        </w:r>
      </w:del>
      <w:ins w:id="55" w:author="USA" w:date="2022-08-29T22:47:00Z">
        <w:del w:id="56" w:author="FAA" w:date="2022-09-28T16:11:00Z">
          <w:r w:rsidR="0025059E" w:rsidDel="00AD1E60">
            <w:delText>and</w:delText>
          </w:r>
        </w:del>
      </w:ins>
      <w:ins w:id="57" w:author="USA" w:date="2022-08-29T22:48:00Z">
        <w:del w:id="58" w:author="FAA" w:date="2022-09-28T16:11:00Z">
          <w:r w:rsidR="000B740F" w:rsidDel="00AD1E60">
            <w:delText xml:space="preserve"> maybe</w:delText>
          </w:r>
        </w:del>
      </w:ins>
      <w:ins w:id="59" w:author="USA" w:date="2022-08-29T22:47:00Z">
        <w:del w:id="60" w:author="FAA" w:date="2022-09-28T16:11:00Z">
          <w:r w:rsidR="0025059E" w:rsidDel="00AD1E60">
            <w:delText xml:space="preserve"> into </w:delText>
          </w:r>
        </w:del>
      </w:ins>
      <w:del w:id="61" w:author="FAA" w:date="2022-09-28T16:11:00Z">
        <w:r w:rsidRPr="00C17A9A" w:rsidDel="00AD1E60">
          <w:delText>space</w:delText>
        </w:r>
      </w:del>
      <w:ins w:id="62" w:author="USA" w:date="2022-08-29T22:47:00Z">
        <w:del w:id="63" w:author="FAA" w:date="2022-09-28T16:11:00Z">
          <w:r w:rsidR="0025059E" w:rsidDel="00AD1E60">
            <w:delText xml:space="preserve"> for a brief period of time.</w:delText>
          </w:r>
        </w:del>
      </w:ins>
      <w:del w:id="64" w:author="FAA" w:date="2022-09-28T16:11:00Z">
        <w:r w:rsidRPr="00C17A9A" w:rsidDel="00AD1E60">
          <w:delText>:</w:delText>
        </w:r>
      </w:del>
    </w:p>
    <w:p w14:paraId="573FF5DA" w14:textId="41F5410F" w:rsidR="00B63944" w:rsidRPr="00C17A9A" w:rsidDel="00AD1E60" w:rsidRDefault="00B63944" w:rsidP="00B63944">
      <w:pPr>
        <w:pStyle w:val="enumlev2"/>
        <w:tabs>
          <w:tab w:val="clear" w:pos="1134"/>
          <w:tab w:val="clear" w:pos="1871"/>
          <w:tab w:val="left" w:pos="720"/>
          <w:tab w:val="left" w:pos="1440"/>
        </w:tabs>
        <w:ind w:left="1440" w:hanging="720"/>
        <w:rPr>
          <w:del w:id="65" w:author="FAA" w:date="2022-09-28T16:11:00Z"/>
        </w:rPr>
      </w:pPr>
      <w:del w:id="66" w:author="FAA" w:date="2022-09-28T16:11:00Z">
        <w:r w:rsidDel="00AD1E60">
          <w:delText>•</w:delText>
        </w:r>
        <w:r w:rsidDel="00AD1E60">
          <w:tab/>
        </w:r>
        <w:r w:rsidRPr="00C17A9A" w:rsidDel="00AD1E60">
          <w:delText>These applications would not require safety of life radiocommunications except in case of a need for ATC to ensure that the flight remains within its allocated segregated airspace or when the phase of flight would occur in shared airspace</w:delText>
        </w:r>
        <w:r w:rsidDel="00AD1E60">
          <w:delText>.</w:delText>
        </w:r>
      </w:del>
    </w:p>
    <w:p w14:paraId="4BC7A0B5" w14:textId="03CBF8D4" w:rsidR="00B63944" w:rsidRPr="00C17A9A" w:rsidDel="00AD1E60" w:rsidRDefault="00B63944" w:rsidP="00B63944">
      <w:pPr>
        <w:pStyle w:val="enumlev1"/>
        <w:tabs>
          <w:tab w:val="clear" w:pos="1134"/>
          <w:tab w:val="left" w:pos="720"/>
        </w:tabs>
        <w:ind w:left="720" w:hanging="720"/>
        <w:rPr>
          <w:del w:id="67" w:author="FAA" w:date="2022-09-28T16:11:00Z"/>
        </w:rPr>
      </w:pPr>
      <w:del w:id="68" w:author="FAA" w:date="2022-09-28T16:11:00Z">
        <w:r w:rsidDel="00AD1E60">
          <w:delText>–</w:delText>
        </w:r>
        <w:r w:rsidDel="00AD1E60">
          <w:tab/>
        </w:r>
        <w:r w:rsidRPr="00C17A9A" w:rsidDel="00AD1E60">
          <w:delText>Transport of passengers:</w:delText>
        </w:r>
      </w:del>
    </w:p>
    <w:p w14:paraId="446D2AE7" w14:textId="1600DDBB" w:rsidR="00B63944" w:rsidRPr="00C17A9A" w:rsidDel="00AD1E60" w:rsidRDefault="00B63944" w:rsidP="00B63944">
      <w:pPr>
        <w:pStyle w:val="enumlev2"/>
        <w:tabs>
          <w:tab w:val="clear" w:pos="1134"/>
          <w:tab w:val="clear" w:pos="1871"/>
          <w:tab w:val="left" w:pos="720"/>
          <w:tab w:val="left" w:pos="1440"/>
        </w:tabs>
        <w:ind w:left="1440" w:hanging="720"/>
        <w:rPr>
          <w:del w:id="69" w:author="FAA" w:date="2022-09-28T16:11:00Z"/>
        </w:rPr>
      </w:pPr>
      <w:del w:id="70" w:author="FAA" w:date="2022-09-28T16:11:00Z">
        <w:r w:rsidDel="00AD1E60">
          <w:delText>•</w:delText>
        </w:r>
        <w:r w:rsidDel="00AD1E60">
          <w:tab/>
        </w:r>
        <w:r w:rsidRPr="00C17A9A" w:rsidDel="00AD1E60">
          <w:delText xml:space="preserve">This type of suborbital vehicles consists in long </w:delText>
        </w:r>
      </w:del>
      <w:del w:id="71" w:author="FAA" w:date="2022-09-28T16:07:00Z">
        <w:r w:rsidRPr="00C17A9A" w:rsidDel="00AD1E60">
          <w:delText>term</w:delText>
        </w:r>
      </w:del>
      <w:del w:id="72" w:author="FAA" w:date="2022-09-28T16:11:00Z">
        <w:r w:rsidRPr="00C17A9A" w:rsidDel="00AD1E60">
          <w:delText xml:space="preserve"> passenger transportation;</w:delText>
        </w:r>
      </w:del>
    </w:p>
    <w:p w14:paraId="2B13B005" w14:textId="1297F348" w:rsidR="00B63944" w:rsidRPr="00C17A9A" w:rsidDel="00AD1E60" w:rsidRDefault="00B63944" w:rsidP="00B63944">
      <w:pPr>
        <w:pStyle w:val="enumlev2"/>
        <w:tabs>
          <w:tab w:val="clear" w:pos="1134"/>
          <w:tab w:val="clear" w:pos="1871"/>
          <w:tab w:val="left" w:pos="720"/>
          <w:tab w:val="left" w:pos="1440"/>
        </w:tabs>
        <w:ind w:left="1440" w:hanging="720"/>
        <w:rPr>
          <w:del w:id="73" w:author="FAA" w:date="2022-09-28T16:11:00Z"/>
        </w:rPr>
      </w:pPr>
      <w:del w:id="74" w:author="FAA" w:date="2022-09-28T16:11:00Z">
        <w:r w:rsidDel="00AD1E60">
          <w:delText>•</w:delText>
        </w:r>
        <w:r w:rsidDel="00AD1E60">
          <w:tab/>
        </w:r>
        <w:r w:rsidRPr="00C17A9A" w:rsidDel="00AD1E60">
          <w:delText>It is not anticipated that s</w:delText>
        </w:r>
      </w:del>
      <w:ins w:id="75" w:author="USA" w:date="2022-08-29T22:44:00Z">
        <w:del w:id="76" w:author="FAA" w:date="2022-09-28T16:11:00Z">
          <w:r w:rsidR="0025059E" w:rsidDel="00AD1E60">
            <w:delText>S</w:delText>
          </w:r>
        </w:del>
      </w:ins>
      <w:del w:id="77" w:author="FAA" w:date="2022-09-28T16:11:00Z">
        <w:r w:rsidRPr="00C17A9A" w:rsidDel="00AD1E60">
          <w:delText>uch application would</w:delText>
        </w:r>
      </w:del>
      <w:ins w:id="78" w:author="USA" w:date="2022-08-29T22:44:00Z">
        <w:del w:id="79" w:author="FAA" w:date="2022-09-28T16:11:00Z">
          <w:r w:rsidR="0025059E" w:rsidDel="00AD1E60">
            <w:delText>may</w:delText>
          </w:r>
        </w:del>
      </w:ins>
      <w:del w:id="80" w:author="FAA" w:date="2022-09-28T16:07:00Z">
        <w:r w:rsidRPr="00C17A9A" w:rsidDel="00AD1E60">
          <w:delText xml:space="preserve"> require to</w:delText>
        </w:r>
      </w:del>
      <w:del w:id="81" w:author="FAA" w:date="2022-09-28T16:11:00Z">
        <w:r w:rsidRPr="00C17A9A" w:rsidDel="00AD1E60">
          <w:delText xml:space="preserve"> reach space;</w:delText>
        </w:r>
      </w:del>
    </w:p>
    <w:p w14:paraId="2D5469F6" w14:textId="109A65FC" w:rsidR="00B63944" w:rsidRPr="00C17A9A" w:rsidDel="00AD1E60" w:rsidRDefault="00B63944" w:rsidP="00B63944">
      <w:pPr>
        <w:pStyle w:val="enumlev2"/>
        <w:tabs>
          <w:tab w:val="clear" w:pos="1134"/>
          <w:tab w:val="clear" w:pos="1871"/>
          <w:tab w:val="left" w:pos="720"/>
          <w:tab w:val="left" w:pos="1440"/>
        </w:tabs>
        <w:ind w:left="1440" w:hanging="720"/>
        <w:rPr>
          <w:del w:id="82" w:author="FAA" w:date="2022-09-28T16:11:00Z"/>
        </w:rPr>
      </w:pPr>
      <w:del w:id="83" w:author="FAA" w:date="2022-09-28T16:11:00Z">
        <w:r w:rsidDel="00AD1E60">
          <w:delText>•</w:delText>
        </w:r>
        <w:r w:rsidDel="00AD1E60">
          <w:tab/>
        </w:r>
        <w:r w:rsidRPr="00C17A9A" w:rsidDel="00AD1E60">
          <w:delText>These applications</w:delText>
        </w:r>
      </w:del>
      <w:del w:id="84" w:author="FAA" w:date="2022-09-28T16:08:00Z">
        <w:r w:rsidRPr="00C17A9A" w:rsidDel="00AD1E60">
          <w:delText xml:space="preserve"> would</w:delText>
        </w:r>
      </w:del>
      <w:del w:id="85" w:author="FAA" w:date="2022-09-28T16:11:00Z">
        <w:r w:rsidRPr="00C17A9A" w:rsidDel="00AD1E60">
          <w:delText xml:space="preserve"> require safety of life radiocommunications in all phase</w:delText>
        </w:r>
        <w:r w:rsidDel="00AD1E60">
          <w:delText>s</w:delText>
        </w:r>
        <w:r w:rsidRPr="00C17A9A" w:rsidDel="00AD1E60">
          <w:delText xml:space="preserve"> of flight</w:delText>
        </w:r>
      </w:del>
      <w:del w:id="86" w:author="FAA" w:date="2022-09-28T16:08:00Z">
        <w:r w:rsidRPr="00C17A9A" w:rsidDel="00AD1E60">
          <w:delText xml:space="preserve"> and will require framework from ICAO</w:delText>
        </w:r>
      </w:del>
      <w:del w:id="87" w:author="FAA" w:date="2022-09-28T16:11:00Z">
        <w:r w:rsidDel="00AD1E60">
          <w:delText>.</w:delText>
        </w:r>
      </w:del>
    </w:p>
    <w:p w14:paraId="1A71DA69" w14:textId="17A871C9" w:rsidR="00B63944" w:rsidRPr="00C17A9A" w:rsidDel="00AD1E60" w:rsidRDefault="00B63944" w:rsidP="00B63944">
      <w:pPr>
        <w:pStyle w:val="enumlev1"/>
        <w:tabs>
          <w:tab w:val="clear" w:pos="1134"/>
          <w:tab w:val="left" w:pos="720"/>
        </w:tabs>
        <w:ind w:left="720" w:hanging="720"/>
        <w:rPr>
          <w:del w:id="88" w:author="FAA" w:date="2022-09-28T16:11:00Z"/>
        </w:rPr>
      </w:pPr>
      <w:del w:id="89" w:author="FAA" w:date="2022-09-28T16:11:00Z">
        <w:r w:rsidDel="00AD1E60">
          <w:delText>–</w:delText>
        </w:r>
        <w:r w:rsidDel="00AD1E60">
          <w:tab/>
        </w:r>
        <w:r w:rsidRPr="00C17A9A" w:rsidDel="00AD1E60">
          <w:delText>Satellite launchers</w:delText>
        </w:r>
        <w:r w:rsidDel="00AD1E60">
          <w:delText xml:space="preserve"> </w:delText>
        </w:r>
        <w:r w:rsidRPr="004960E3" w:rsidDel="00AD1E60">
          <w:delText>components</w:delText>
        </w:r>
        <w:r w:rsidRPr="00C17A9A" w:rsidDel="00AD1E60">
          <w:delText>:</w:delText>
        </w:r>
      </w:del>
    </w:p>
    <w:p w14:paraId="1CD4B208" w14:textId="717D9197" w:rsidR="00B63944" w:rsidRPr="00C17A9A" w:rsidDel="00AD1E60" w:rsidRDefault="00B63944" w:rsidP="00B63944">
      <w:pPr>
        <w:pStyle w:val="enumlev2"/>
        <w:tabs>
          <w:tab w:val="clear" w:pos="1134"/>
          <w:tab w:val="clear" w:pos="1871"/>
          <w:tab w:val="left" w:pos="720"/>
          <w:tab w:val="left" w:pos="1440"/>
        </w:tabs>
        <w:ind w:left="1440" w:hanging="720"/>
        <w:rPr>
          <w:del w:id="90" w:author="FAA" w:date="2022-09-28T16:11:00Z"/>
        </w:rPr>
      </w:pPr>
      <w:del w:id="91" w:author="FAA" w:date="2022-09-28T16:11:00Z">
        <w:r w:rsidDel="00AD1E60">
          <w:delText>•</w:delText>
        </w:r>
        <w:r w:rsidDel="00AD1E60">
          <w:tab/>
        </w:r>
        <w:r w:rsidRPr="00C17A9A" w:rsidDel="00AD1E60">
          <w:delText>This type of suborbital vehicle</w:delText>
        </w:r>
      </w:del>
      <w:del w:id="92" w:author="FAA" w:date="2022-09-28T16:10:00Z">
        <w:r w:rsidRPr="00C17A9A" w:rsidDel="00AD1E60">
          <w:delText>s</w:delText>
        </w:r>
      </w:del>
      <w:del w:id="93" w:author="FAA" w:date="2022-09-28T16:11:00Z">
        <w:r w:rsidRPr="00C17A9A" w:rsidDel="00AD1E60">
          <w:delText xml:space="preserve"> aims to address some components of satellite launchers limited to the </w:delText>
        </w:r>
      </w:del>
      <w:del w:id="94" w:author="FAA" w:date="2022-09-28T16:09:00Z">
        <w:r w:rsidRPr="00C17A9A" w:rsidDel="00AD1E60">
          <w:delText>first part</w:delText>
        </w:r>
      </w:del>
      <w:del w:id="95" w:author="FAA" w:date="2022-09-28T16:11:00Z">
        <w:r w:rsidRPr="00C17A9A" w:rsidDel="00AD1E60">
          <w:delText xml:space="preserve"> of the launch</w:delText>
        </w:r>
      </w:del>
      <w:del w:id="96" w:author="FAA" w:date="2022-09-28T16:09:00Z">
        <w:r w:rsidRPr="00C17A9A" w:rsidDel="00AD1E60">
          <w:delText xml:space="preserve"> (to be clarified),</w:delText>
        </w:r>
      </w:del>
    </w:p>
    <w:p w14:paraId="26BEA61D" w14:textId="6D550BF6" w:rsidR="00B63944" w:rsidRPr="00C17A9A" w:rsidDel="00AD1E60" w:rsidRDefault="00B63944" w:rsidP="00B63944">
      <w:pPr>
        <w:pStyle w:val="enumlev2"/>
        <w:tabs>
          <w:tab w:val="clear" w:pos="1134"/>
          <w:tab w:val="clear" w:pos="1871"/>
          <w:tab w:val="left" w:pos="720"/>
          <w:tab w:val="left" w:pos="1440"/>
        </w:tabs>
        <w:ind w:left="1440" w:hanging="720"/>
        <w:rPr>
          <w:del w:id="97" w:author="FAA" w:date="2022-09-28T16:11:00Z"/>
        </w:rPr>
      </w:pPr>
      <w:del w:id="98" w:author="FAA" w:date="2022-09-28T16:11:00Z">
        <w:r w:rsidDel="00AD1E60">
          <w:delText>•</w:delText>
        </w:r>
        <w:r w:rsidDel="00AD1E60">
          <w:tab/>
        </w:r>
      </w:del>
      <w:del w:id="99" w:author="FAA" w:date="2022-09-28T16:09:00Z">
        <w:r w:rsidRPr="00C17A9A" w:rsidDel="00AD1E60">
          <w:delText>Some components would remain in the atmosphere as other would reach space with more than one rotation around the Earth;</w:delText>
        </w:r>
      </w:del>
    </w:p>
    <w:p w14:paraId="7AF76BC4" w14:textId="35308478" w:rsidR="00B63944" w:rsidDel="00AD1E60" w:rsidRDefault="00B63944" w:rsidP="00B63944">
      <w:pPr>
        <w:pStyle w:val="enumlev2"/>
        <w:tabs>
          <w:tab w:val="clear" w:pos="1134"/>
          <w:tab w:val="clear" w:pos="1871"/>
          <w:tab w:val="left" w:pos="720"/>
          <w:tab w:val="left" w:pos="1440"/>
        </w:tabs>
        <w:ind w:left="1440" w:hanging="720"/>
        <w:rPr>
          <w:del w:id="100" w:author="FAA" w:date="2022-09-28T16:11:00Z"/>
        </w:rPr>
      </w:pPr>
      <w:del w:id="101" w:author="FAA" w:date="2022-09-28T16:11:00Z">
        <w:r w:rsidDel="00AD1E60">
          <w:delText>•</w:delText>
        </w:r>
        <w:r w:rsidDel="00AD1E60">
          <w:tab/>
        </w:r>
        <w:r w:rsidRPr="00C17A9A" w:rsidDel="00AD1E60">
          <w:delText>This could include the first stage</w:delText>
        </w:r>
      </w:del>
      <w:del w:id="102" w:author="FAA" w:date="2022-09-28T16:09:00Z">
        <w:r w:rsidRPr="00C17A9A" w:rsidDel="00AD1E60">
          <w:delText xml:space="preserve"> reusable</w:delText>
        </w:r>
      </w:del>
      <w:del w:id="103" w:author="FAA" w:date="2022-09-28T16:11:00Z">
        <w:r w:rsidRPr="00C17A9A" w:rsidDel="00AD1E60">
          <w:delText xml:space="preserve"> booster.</w:delText>
        </w:r>
      </w:del>
    </w:p>
    <w:p w14:paraId="00EE381E" w14:textId="4C8774FD" w:rsidR="00B63944" w:rsidRPr="00F73E69" w:rsidDel="00AD1E60" w:rsidRDefault="00B63944" w:rsidP="00B63944">
      <w:pPr>
        <w:pStyle w:val="enumlev1"/>
        <w:tabs>
          <w:tab w:val="clear" w:pos="1134"/>
          <w:tab w:val="left" w:pos="720"/>
        </w:tabs>
        <w:ind w:left="720" w:hanging="720"/>
        <w:rPr>
          <w:del w:id="104" w:author="FAA" w:date="2022-09-28T16:11:00Z"/>
        </w:rPr>
      </w:pPr>
      <w:del w:id="105" w:author="FAA" w:date="2022-09-28T16:11:00Z">
        <w:r w:rsidDel="00AD1E60">
          <w:delText>–</w:delText>
        </w:r>
        <w:r w:rsidDel="00AD1E60">
          <w:tab/>
        </w:r>
        <w:r w:rsidRPr="00F73E69" w:rsidDel="00AD1E60">
          <w:delText xml:space="preserve">Scientific research: </w:delText>
        </w:r>
      </w:del>
    </w:p>
    <w:p w14:paraId="4DEB7864" w14:textId="4F78AC78" w:rsidR="00B63944" w:rsidRPr="00F73E69" w:rsidDel="00AD1E60" w:rsidRDefault="00B63944" w:rsidP="00B63944">
      <w:pPr>
        <w:pStyle w:val="enumlev1"/>
        <w:numPr>
          <w:ilvl w:val="0"/>
          <w:numId w:val="30"/>
        </w:numPr>
        <w:tabs>
          <w:tab w:val="clear" w:pos="1134"/>
          <w:tab w:val="left" w:pos="1530"/>
        </w:tabs>
        <w:ind w:left="1440" w:hanging="720"/>
        <w:jc w:val="both"/>
        <w:rPr>
          <w:del w:id="106" w:author="FAA" w:date="2022-09-28T16:11:00Z"/>
        </w:rPr>
      </w:pPr>
      <w:del w:id="107" w:author="FAA" w:date="2022-09-28T16:11:00Z">
        <w:r w:rsidRPr="00F73E69" w:rsidDel="00AD1E60">
          <w:delText>This type of suborbital vehicle</w:delText>
        </w:r>
      </w:del>
      <w:del w:id="108" w:author="FAA" w:date="2022-09-28T16:10:00Z">
        <w:r w:rsidRPr="00F73E69" w:rsidDel="00AD1E60">
          <w:delText>s</w:delText>
        </w:r>
      </w:del>
      <w:del w:id="109" w:author="FAA" w:date="2022-09-28T16:11:00Z">
        <w:r w:rsidRPr="00F73E69" w:rsidDel="00AD1E60">
          <w:delText>, sometimes called research rockets or sounding rockets, aim to collect important scientific data and conduct engineering tests in a simple, cost-effective and time efficient (sometimes less than six months) way. They also advantageous for their ability to conduct research in areas equipment that will be used in more expensive and risky orbital spaceflight missions. The smaller size of a sounding rocket also makes launching from temporary sites possible allowing for field studies at remote locations</w:delText>
        </w:r>
        <w:r w:rsidDel="00AD1E60">
          <w:delText>;</w:delText>
        </w:r>
      </w:del>
    </w:p>
    <w:p w14:paraId="5D767596" w14:textId="46622195" w:rsidR="00B63944" w:rsidRPr="00F73E69" w:rsidDel="00AD1E60" w:rsidRDefault="00B63944" w:rsidP="00B63944">
      <w:pPr>
        <w:pStyle w:val="enumlev1"/>
        <w:numPr>
          <w:ilvl w:val="0"/>
          <w:numId w:val="30"/>
        </w:numPr>
        <w:tabs>
          <w:tab w:val="clear" w:pos="1134"/>
          <w:tab w:val="left" w:pos="1530"/>
        </w:tabs>
        <w:ind w:left="1440" w:hanging="720"/>
        <w:rPr>
          <w:del w:id="110" w:author="FAA" w:date="2022-09-28T16:11:00Z"/>
        </w:rPr>
      </w:pPr>
      <w:del w:id="111" w:author="FAA" w:date="2022-09-28T16:11:00Z">
        <w:r w:rsidRPr="00F73E69" w:rsidDel="00AD1E60">
          <w:delText>A service module sends data and receives commands from mission control to keep everything on course while sending video to ground stations;</w:delText>
        </w:r>
      </w:del>
    </w:p>
    <w:p w14:paraId="2489D7F5" w14:textId="6E4BAF8B" w:rsidR="00B63944" w:rsidRPr="00F73E69" w:rsidDel="00AD1E60" w:rsidRDefault="00B63944" w:rsidP="00B63944">
      <w:pPr>
        <w:pStyle w:val="enumlev1"/>
        <w:numPr>
          <w:ilvl w:val="0"/>
          <w:numId w:val="30"/>
        </w:numPr>
        <w:tabs>
          <w:tab w:val="clear" w:pos="1134"/>
          <w:tab w:val="left" w:pos="1530"/>
        </w:tabs>
        <w:ind w:left="1440" w:hanging="720"/>
        <w:rPr>
          <w:del w:id="112" w:author="FAA" w:date="2022-09-28T16:11:00Z"/>
        </w:rPr>
      </w:pPr>
      <w:del w:id="113" w:author="FAA" w:date="2022-09-28T16:11:00Z">
        <w:r w:rsidRPr="00F73E69" w:rsidDel="00AD1E60">
          <w:delText>These flights can carry 100-kg experiments up to 750 km high with up to 13 minutes of microgravity.</w:delText>
        </w:r>
        <w:r w:rsidDel="00AD1E60">
          <w:delText>]</w:delText>
        </w:r>
      </w:del>
    </w:p>
    <w:p w14:paraId="572E8B06" w14:textId="2FF5EA12" w:rsidR="00B63944" w:rsidRPr="00477FB1" w:rsidDel="00AD1E60" w:rsidRDefault="00B63944" w:rsidP="00B63944">
      <w:pPr>
        <w:pStyle w:val="enumlev1"/>
        <w:tabs>
          <w:tab w:val="clear" w:pos="1134"/>
          <w:tab w:val="left" w:pos="720"/>
        </w:tabs>
        <w:ind w:left="720" w:hanging="720"/>
        <w:rPr>
          <w:del w:id="114" w:author="FAA" w:date="2022-09-28T16:11:00Z"/>
        </w:rPr>
      </w:pPr>
      <w:del w:id="115" w:author="FAA" w:date="2022-09-28T16:11:00Z">
        <w:r w:rsidDel="00AD1E60">
          <w:delText>–</w:delText>
        </w:r>
        <w:r w:rsidDel="00AD1E60">
          <w:tab/>
          <w:delText>[</w:delText>
        </w:r>
        <w:r w:rsidRPr="00C17A9A" w:rsidDel="00AD1E60">
          <w:rPr>
            <w:i/>
            <w:iCs/>
          </w:rPr>
          <w:delText>TBD</w:delText>
        </w:r>
        <w:r w:rsidDel="00AD1E60">
          <w:rPr>
            <w:iCs/>
          </w:rPr>
          <w:delText>]</w:delText>
        </w:r>
      </w:del>
    </w:p>
    <w:p w14:paraId="2F9847C9" w14:textId="53F0C2A4" w:rsidR="00B63944" w:rsidRPr="00477FB1" w:rsidDel="000B740F" w:rsidRDefault="00B63944" w:rsidP="00B63944">
      <w:pPr>
        <w:jc w:val="both"/>
        <w:rPr>
          <w:del w:id="116" w:author="USA" w:date="2022-08-29T22:52:00Z"/>
        </w:rPr>
      </w:pPr>
      <w:del w:id="117" w:author="USA" w:date="2022-08-29T22:49:00Z">
        <w:r w:rsidDel="000B740F">
          <w:lastRenderedPageBreak/>
          <w:delText>[</w:delText>
        </w:r>
      </w:del>
      <w:del w:id="118" w:author="USA" w:date="2022-08-29T22:52:00Z">
        <w:r w:rsidRPr="00477FB1" w:rsidDel="000B740F">
          <w:delTex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delText>
        </w:r>
      </w:del>
    </w:p>
    <w:p w14:paraId="0006C55D" w14:textId="567D3A41" w:rsidR="00B63944" w:rsidRPr="00477FB1" w:rsidDel="000B740F" w:rsidRDefault="00B63944" w:rsidP="00B63944">
      <w:pPr>
        <w:jc w:val="both"/>
        <w:rPr>
          <w:del w:id="119" w:author="USA" w:date="2022-08-29T22:52:00Z"/>
        </w:rPr>
      </w:pPr>
      <w:del w:id="120" w:author="USA" w:date="2022-08-29T22:52:00Z">
        <w:r w:rsidRPr="00477FB1" w:rsidDel="000B740F">
          <w:delTex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delText>
        </w:r>
      </w:del>
    </w:p>
    <w:p w14:paraId="1ECE1E02" w14:textId="50A80F86" w:rsidR="00B63944" w:rsidDel="000B740F" w:rsidRDefault="00B63944" w:rsidP="00B63944">
      <w:pPr>
        <w:jc w:val="both"/>
        <w:rPr>
          <w:del w:id="121" w:author="USA" w:date="2022-08-29T22:52:00Z"/>
        </w:rPr>
      </w:pPr>
      <w:del w:id="122" w:author="USA" w:date="2022-08-29T22:52:00Z">
        <w:r w:rsidDel="000B740F">
          <w:delText>Another example of a m</w:delText>
        </w:r>
        <w:r w:rsidRPr="00477FB1" w:rsidDel="000B740F">
          <w:delText>ore conventional space launch provider use</w:delText>
        </w:r>
        <w:r w:rsidDel="000B740F">
          <w:delText>s</w:delText>
        </w:r>
        <w:r w:rsidRPr="00477FB1" w:rsidDel="000B740F">
          <w:delText xml:space="preserve"> a first-stage reusable booster in these missions, which falls under the definition of suborbital vehicles in its concept of operation</w:delText>
        </w:r>
      </w:del>
    </w:p>
    <w:p w14:paraId="6462066C" w14:textId="5F4934B1" w:rsidR="00B63944" w:rsidRPr="0062781E" w:rsidDel="000B740F" w:rsidRDefault="00B63944" w:rsidP="00B63944">
      <w:pPr>
        <w:pStyle w:val="Headingb"/>
        <w:jc w:val="both"/>
        <w:rPr>
          <w:del w:id="123" w:author="USA" w:date="2022-08-29T22:52:00Z"/>
          <w:rFonts w:ascii="Times New Roman" w:hAnsi="Times New Roman"/>
          <w:b w:val="0"/>
          <w:szCs w:val="24"/>
        </w:rPr>
      </w:pPr>
      <w:del w:id="124" w:author="USA" w:date="2022-08-29T22:52:00Z">
        <w:r w:rsidRPr="0062781E" w:rsidDel="000B740F">
          <w:rPr>
            <w:rFonts w:ascii="Times New Roman" w:hAnsi="Times New Roman"/>
            <w:b w:val="0"/>
            <w:bCs/>
            <w:szCs w:val="24"/>
          </w:rPr>
          <w:delText>The global demand for space launches is increasing and new methods of accessing space will help meet that demand. At least, one administration predicts an increase in global commercial launch activity to meet the increasing demand for access to space and more details are</w:delText>
        </w:r>
        <w:r w:rsidRPr="0062781E" w:rsidDel="000B740F">
          <w:rPr>
            <w:rFonts w:ascii="Times New Roman" w:hAnsi="Times New Roman"/>
            <w:b w:val="0"/>
            <w:szCs w:val="24"/>
          </w:rPr>
          <w:delText xml:space="preserve"> provided in Report ITU-R M.2477.</w:delText>
        </w:r>
      </w:del>
      <w:del w:id="125" w:author="USA" w:date="2022-08-29T22:51:00Z">
        <w:r w:rsidRPr="0062781E" w:rsidDel="000B740F">
          <w:rPr>
            <w:rFonts w:ascii="Times New Roman" w:hAnsi="Times New Roman"/>
            <w:b w:val="0"/>
            <w:szCs w:val="24"/>
          </w:rPr>
          <w:delText>]</w:delText>
        </w:r>
      </w:del>
    </w:p>
    <w:p w14:paraId="1F9D4097" w14:textId="77777777" w:rsidR="00B63944" w:rsidRDefault="00B63944" w:rsidP="00B63944">
      <w:pPr>
        <w:pStyle w:val="Headingb"/>
      </w:pPr>
      <w:r>
        <w:t>4</w:t>
      </w:r>
      <w:r w:rsidRPr="00C17A9A">
        <w:t>C)</w:t>
      </w:r>
      <w:r w:rsidRPr="00C17A9A">
        <w:tab/>
        <w:t>Regulatory considerations</w:t>
      </w:r>
    </w:p>
    <w:p w14:paraId="6EC3B526" w14:textId="372F8548" w:rsidR="00B63944" w:rsidRPr="0062781E" w:rsidDel="00253231" w:rsidRDefault="00B63944" w:rsidP="00B63944">
      <w:pPr>
        <w:rPr>
          <w:del w:id="126" w:author="FAA" w:date="2022-09-28T16:11:00Z"/>
          <w:i/>
          <w:iCs/>
          <w:color w:val="FF0000"/>
        </w:rPr>
      </w:pPr>
      <w:del w:id="127" w:author="FAA" w:date="2022-09-28T16:11:00Z">
        <w:r w:rsidRPr="0062781E" w:rsidDel="00253231">
          <w:rPr>
            <w:i/>
            <w:iCs/>
            <w:color w:val="FF0000"/>
            <w:lang w:eastAsia="zh-CN"/>
          </w:rPr>
          <w:delText>[Editor</w:delText>
        </w:r>
        <w:r w:rsidDel="00253231">
          <w:rPr>
            <w:i/>
            <w:iCs/>
            <w:color w:val="FF0000"/>
            <w:lang w:eastAsia="zh-CN"/>
          </w:rPr>
          <w:delText>’</w:delText>
        </w:r>
        <w:r w:rsidRPr="0062781E" w:rsidDel="00253231">
          <w:rPr>
            <w:i/>
            <w:iCs/>
            <w:color w:val="FF0000"/>
            <w:lang w:eastAsia="zh-CN"/>
          </w:rPr>
          <w:delText>s Note:  Refer to section 3 of the Final Draft CPM Text]</w:delText>
        </w:r>
      </w:del>
    </w:p>
    <w:p w14:paraId="6B8D2BA9" w14:textId="51BF6D03" w:rsidR="00655B2B" w:rsidRPr="005453CD" w:rsidRDefault="00655B2B" w:rsidP="00655B2B">
      <w:pPr>
        <w:rPr>
          <w:ins w:id="128" w:author="FAA" w:date="2022-09-28T16:27:00Z"/>
          <w:shd w:val="clear" w:color="auto" w:fill="FFFFFF"/>
          <w:lang w:eastAsia="zh-CN"/>
        </w:rPr>
      </w:pPr>
      <w:ins w:id="129" w:author="FAA" w:date="2022-09-28T16:27:00Z">
        <w:r w:rsidRPr="0048692B">
          <w:rPr>
            <w:shd w:val="clear" w:color="auto" w:fill="FFFFFF"/>
            <w:lang w:eastAsia="zh-CN"/>
          </w:rPr>
          <w:t>Radio stations operating onboard sub</w:t>
        </w:r>
        <w:r>
          <w:rPr>
            <w:shd w:val="clear" w:color="auto" w:fill="FFFFFF"/>
            <w:lang w:eastAsia="zh-CN"/>
          </w:rPr>
          <w:t>-</w:t>
        </w:r>
        <w:r w:rsidRPr="0048692B">
          <w:rPr>
            <w:shd w:val="clear" w:color="auto" w:fill="FFFFFF"/>
            <w:lang w:eastAsia="zh-CN"/>
          </w:rPr>
          <w:t xml:space="preserve">orbital vehicles are expected to operate in frequency bands currently allocated for certain terrestrial and space </w:t>
        </w:r>
        <w:r>
          <w:rPr>
            <w:shd w:val="clear" w:color="auto" w:fill="FFFFFF"/>
            <w:lang w:eastAsia="zh-CN"/>
          </w:rPr>
          <w:t xml:space="preserve">radiocommunications </w:t>
        </w:r>
        <w:r w:rsidRPr="0048692B">
          <w:rPr>
            <w:shd w:val="clear" w:color="auto" w:fill="FFFFFF"/>
            <w:lang w:eastAsia="zh-CN"/>
          </w:rPr>
          <w:t xml:space="preserve">services, while not changing the interference environment with existing applications of the same service and on other radiocommunication services </w:t>
        </w:r>
        <w:r>
          <w:rPr>
            <w:shd w:val="clear" w:color="auto" w:fill="FFFFFF"/>
            <w:lang w:eastAsia="zh-CN"/>
          </w:rPr>
          <w:t>in-</w:t>
        </w:r>
        <w:r w:rsidRPr="0048692B">
          <w:rPr>
            <w:shd w:val="clear" w:color="auto" w:fill="FFFFFF"/>
            <w:lang w:eastAsia="zh-CN"/>
          </w:rPr>
          <w:t>band and in adjacent frequency bands.</w:t>
        </w:r>
      </w:ins>
    </w:p>
    <w:p w14:paraId="21D0E2DD" w14:textId="77777777" w:rsidR="00655B2B" w:rsidRDefault="00655B2B" w:rsidP="00655B2B">
      <w:pPr>
        <w:rPr>
          <w:ins w:id="130" w:author="FAA" w:date="2022-09-28T16:27:00Z"/>
          <w:b/>
          <w:bCs/>
          <w:color w:val="222222"/>
          <w:shd w:val="clear" w:color="auto" w:fill="FFFFFF"/>
        </w:rPr>
      </w:pPr>
      <w:ins w:id="131" w:author="FAA" w:date="2022-09-28T16:27:00Z">
        <w:r>
          <w:rPr>
            <w:color w:val="222222"/>
            <w:shd w:val="clear" w:color="auto" w:fill="FFFFFF"/>
          </w:rPr>
          <w:t xml:space="preserve">There is no intention to define a new category of station in the RR, and hence the station onboard a sub-orbital vehicle would have to conform to </w:t>
        </w:r>
        <w:r w:rsidRPr="009D0720">
          <w:rPr>
            <w:color w:val="222222"/>
            <w:shd w:val="clear" w:color="auto" w:fill="FFFFFF"/>
          </w:rPr>
          <w:t>the definitions of</w:t>
        </w:r>
        <w:r>
          <w:rPr>
            <w:color w:val="222222"/>
            <w:shd w:val="clear" w:color="auto" w:fill="FFFFFF"/>
          </w:rPr>
          <w:t xml:space="preserve"> </w:t>
        </w:r>
        <w:r w:rsidRPr="009D0720">
          <w:rPr>
            <w:i/>
            <w:iCs/>
            <w:color w:val="222222"/>
            <w:shd w:val="clear" w:color="auto" w:fill="FFFFFF"/>
          </w:rPr>
          <w:t>terrestrial stations</w:t>
        </w:r>
        <w:r>
          <w:rPr>
            <w:i/>
            <w:iCs/>
            <w:color w:val="222222"/>
            <w:shd w:val="clear" w:color="auto" w:fill="FFFFFF"/>
          </w:rPr>
          <w:t xml:space="preserve"> </w:t>
        </w:r>
        <w:r w:rsidRPr="009D0720">
          <w:rPr>
            <w:color w:val="222222"/>
            <w:shd w:val="clear" w:color="auto" w:fill="FFFFFF"/>
          </w:rPr>
          <w:t xml:space="preserve">in RR </w:t>
        </w:r>
        <w:r w:rsidRPr="005453CD">
          <w:rPr>
            <w:color w:val="222222"/>
            <w:shd w:val="clear" w:color="auto" w:fill="FFFFFF"/>
          </w:rPr>
          <w:t>No. </w:t>
        </w:r>
        <w:r w:rsidRPr="005453CD">
          <w:rPr>
            <w:b/>
            <w:bCs/>
            <w:color w:val="222222"/>
            <w:shd w:val="clear" w:color="auto" w:fill="FFFFFF"/>
          </w:rPr>
          <w:t>1.62</w:t>
        </w:r>
        <w:r w:rsidRPr="005453CD">
          <w:rPr>
            <w:color w:val="222222"/>
            <w:shd w:val="clear" w:color="auto" w:fill="FFFFFF"/>
          </w:rPr>
          <w:t>, </w:t>
        </w:r>
        <w:r w:rsidRPr="005453CD">
          <w:rPr>
            <w:i/>
            <w:iCs/>
            <w:color w:val="222222"/>
            <w:shd w:val="clear" w:color="auto" w:fill="FFFFFF"/>
          </w:rPr>
          <w:t>earth stations</w:t>
        </w:r>
        <w:r w:rsidRPr="005453CD">
          <w:rPr>
            <w:color w:val="222222"/>
            <w:shd w:val="clear" w:color="auto" w:fill="FFFFFF"/>
          </w:rPr>
          <w:t> in RR No. </w:t>
        </w:r>
        <w:r w:rsidRPr="005453CD">
          <w:rPr>
            <w:b/>
            <w:bCs/>
            <w:color w:val="222222"/>
            <w:shd w:val="clear" w:color="auto" w:fill="FFFFFF"/>
          </w:rPr>
          <w:t>1.63</w:t>
        </w:r>
        <w:r w:rsidRPr="005453CD">
          <w:rPr>
            <w:color w:val="222222"/>
            <w:shd w:val="clear" w:color="auto" w:fill="FFFFFF"/>
          </w:rPr>
          <w:t>, and </w:t>
        </w:r>
        <w:r w:rsidRPr="005453CD">
          <w:rPr>
            <w:i/>
            <w:iCs/>
            <w:color w:val="222222"/>
            <w:shd w:val="clear" w:color="auto" w:fill="FFFFFF"/>
          </w:rPr>
          <w:t>space stations</w:t>
        </w:r>
        <w:r w:rsidRPr="005453CD">
          <w:rPr>
            <w:color w:val="222222"/>
            <w:shd w:val="clear" w:color="auto" w:fill="FFFFFF"/>
          </w:rPr>
          <w:t> in RR No. </w:t>
        </w:r>
        <w:r w:rsidRPr="005453CD">
          <w:rPr>
            <w:b/>
            <w:bCs/>
            <w:color w:val="222222"/>
            <w:shd w:val="clear" w:color="auto" w:fill="FFFFFF"/>
          </w:rPr>
          <w:t>1.64</w:t>
        </w:r>
        <w:r>
          <w:rPr>
            <w:b/>
            <w:bCs/>
            <w:color w:val="222222"/>
            <w:shd w:val="clear" w:color="auto" w:fill="FFFFFF"/>
          </w:rPr>
          <w:t>.</w:t>
        </w:r>
      </w:ins>
    </w:p>
    <w:p w14:paraId="659C047C" w14:textId="77777777" w:rsidR="00655B2B" w:rsidRDefault="00655B2B" w:rsidP="00655B2B">
      <w:pPr>
        <w:rPr>
          <w:ins w:id="132" w:author="FAA" w:date="2022-09-28T16:27:00Z"/>
          <w:color w:val="222222"/>
          <w:shd w:val="clear" w:color="auto" w:fill="FFFFFF"/>
        </w:rPr>
      </w:pPr>
      <w:ins w:id="133" w:author="FAA" w:date="2022-09-28T16:27:00Z">
        <w:r>
          <w:rPr>
            <w:color w:val="222222"/>
            <w:shd w:val="clear" w:color="auto" w:fill="FFFFFF"/>
          </w:rPr>
          <w:t>As t</w:t>
        </w:r>
        <w:r w:rsidRPr="009D0720">
          <w:rPr>
            <w:color w:val="222222"/>
            <w:shd w:val="clear" w:color="auto" w:fill="FFFFFF"/>
          </w:rPr>
          <w:t>he sub</w:t>
        </w:r>
        <w:r>
          <w:rPr>
            <w:color w:val="222222"/>
            <w:shd w:val="clear" w:color="auto" w:fill="FFFFFF"/>
          </w:rPr>
          <w:t>-</w:t>
        </w:r>
        <w:r w:rsidRPr="009D0720">
          <w:rPr>
            <w:color w:val="222222"/>
            <w:shd w:val="clear" w:color="auto" w:fill="FFFFFF"/>
          </w:rPr>
          <w:t xml:space="preserve">orbital vehicle </w:t>
        </w:r>
        <w:r>
          <w:rPr>
            <w:color w:val="222222"/>
            <w:shd w:val="clear" w:color="auto" w:fill="FFFFFF"/>
          </w:rPr>
          <w:t xml:space="preserve">may </w:t>
        </w:r>
        <w:r w:rsidRPr="009D0720">
          <w:rPr>
            <w:color w:val="222222"/>
            <w:shd w:val="clear" w:color="auto" w:fill="FFFFFF"/>
          </w:rPr>
          <w:t xml:space="preserve">be physically located within the major portion of Earth’s atmosphere </w:t>
        </w:r>
        <w:r>
          <w:rPr>
            <w:color w:val="222222"/>
            <w:shd w:val="clear" w:color="auto" w:fill="FFFFFF"/>
          </w:rPr>
          <w:t>and/or</w:t>
        </w:r>
        <w:r w:rsidRPr="009D0720">
          <w:rPr>
            <w:color w:val="222222"/>
            <w:shd w:val="clear" w:color="auto" w:fill="FFFFFF"/>
          </w:rPr>
          <w:t xml:space="preserve"> for a brief period of time</w:t>
        </w:r>
        <w:r>
          <w:rPr>
            <w:color w:val="222222"/>
            <w:shd w:val="clear" w:color="auto" w:fill="FFFFFF"/>
          </w:rPr>
          <w:t xml:space="preserve"> in space, t</w:t>
        </w:r>
        <w:r w:rsidRPr="005453CD">
          <w:rPr>
            <w:color w:val="222222"/>
            <w:shd w:val="clear" w:color="auto" w:fill="FFFFFF"/>
          </w:rPr>
          <w:t>h</w:t>
        </w:r>
        <w:r>
          <w:rPr>
            <w:color w:val="222222"/>
            <w:shd w:val="clear" w:color="auto" w:fill="FFFFFF"/>
          </w:rPr>
          <w:t>e definitions</w:t>
        </w:r>
        <w:r w:rsidRPr="005453CD">
          <w:rPr>
            <w:color w:val="222222"/>
            <w:shd w:val="clear" w:color="auto" w:fill="FFFFFF"/>
          </w:rPr>
          <w:t xml:space="preserve"> could lead to a</w:t>
        </w:r>
        <w:r>
          <w:rPr>
            <w:color w:val="222222"/>
            <w:shd w:val="clear" w:color="auto" w:fill="FFFFFF"/>
          </w:rPr>
          <w:t>n inconsistency in the application of the regulations</w:t>
        </w:r>
        <w:r w:rsidRPr="005453CD">
          <w:rPr>
            <w:color w:val="222222"/>
            <w:shd w:val="clear" w:color="auto" w:fill="FFFFFF"/>
          </w:rPr>
          <w:t xml:space="preserve"> for the stations on the sub</w:t>
        </w:r>
        <w:r>
          <w:rPr>
            <w:color w:val="222222"/>
            <w:shd w:val="clear" w:color="auto" w:fill="FFFFFF"/>
          </w:rPr>
          <w:t>-</w:t>
        </w:r>
        <w:r w:rsidRPr="005453CD">
          <w:rPr>
            <w:color w:val="222222"/>
            <w:shd w:val="clear" w:color="auto" w:fill="FFFFFF"/>
          </w:rPr>
          <w:t xml:space="preserve">orbital vehicle which intend to operate as terrestrial and/or earth stations, </w:t>
        </w:r>
        <w:r>
          <w:rPr>
            <w:color w:val="222222"/>
            <w:shd w:val="clear" w:color="auto" w:fill="FFFFFF"/>
          </w:rPr>
          <w:t xml:space="preserve">due to the brief period of time in space, </w:t>
        </w:r>
        <w:r w:rsidRPr="005453CD">
          <w:rPr>
            <w:color w:val="222222"/>
            <w:shd w:val="clear" w:color="auto" w:fill="FFFFFF"/>
          </w:rPr>
          <w:t>since the terrestrial</w:t>
        </w:r>
        <w:r w:rsidRPr="00324293">
          <w:rPr>
            <w:color w:val="222222"/>
            <w:shd w:val="clear" w:color="auto" w:fill="FFFFFF"/>
          </w:rPr>
          <w:t xml:space="preserve"> and earth stations would have to remain in the major part of the Earth’s atmosphere to comply with the</w:t>
        </w:r>
        <w:r>
          <w:rPr>
            <w:color w:val="222222"/>
            <w:shd w:val="clear" w:color="auto" w:fill="FFFFFF"/>
          </w:rPr>
          <w:t xml:space="preserve">se </w:t>
        </w:r>
        <w:commentRangeStart w:id="134"/>
        <w:r>
          <w:rPr>
            <w:color w:val="222222"/>
            <w:shd w:val="clear" w:color="auto" w:fill="FFFFFF"/>
          </w:rPr>
          <w:t>definitions</w:t>
        </w:r>
      </w:ins>
      <w:commentRangeEnd w:id="134"/>
      <w:r w:rsidR="00466C94">
        <w:rPr>
          <w:rStyle w:val="CommentReference"/>
        </w:rPr>
        <w:commentReference w:id="134"/>
      </w:r>
      <w:ins w:id="135" w:author="FAA" w:date="2022-09-28T16:27:00Z">
        <w:r w:rsidRPr="00324293">
          <w:rPr>
            <w:color w:val="222222"/>
            <w:shd w:val="clear" w:color="auto" w:fill="FFFFFF"/>
          </w:rPr>
          <w:t>.</w:t>
        </w:r>
        <w:r>
          <w:rPr>
            <w:color w:val="222222"/>
            <w:shd w:val="clear" w:color="auto" w:fill="FFFFFF"/>
          </w:rPr>
          <w:t xml:space="preserve">  </w:t>
        </w:r>
      </w:ins>
    </w:p>
    <w:p w14:paraId="2D64FED6" w14:textId="77777777" w:rsidR="00655B2B" w:rsidRDefault="00655B2B" w:rsidP="00655B2B">
      <w:pPr>
        <w:jc w:val="both"/>
        <w:rPr>
          <w:ins w:id="136" w:author="FAA" w:date="2022-09-28T16:27:00Z"/>
          <w:shd w:val="clear" w:color="auto" w:fill="FFFFFF"/>
          <w:lang w:eastAsia="zh-CN"/>
        </w:rPr>
      </w:pPr>
      <w:ins w:id="137" w:author="FAA" w:date="2022-09-28T16:27:00Z">
        <w:r w:rsidRPr="00C40908">
          <w:rPr>
            <w:shd w:val="clear" w:color="auto" w:fill="FFFFFF"/>
            <w:lang w:eastAsia="zh-CN"/>
          </w:rPr>
          <w:t xml:space="preserve">One view from the study </w:t>
        </w:r>
        <w:r w:rsidRPr="00252447">
          <w:rPr>
            <w:shd w:val="clear" w:color="auto" w:fill="FFFFFF"/>
            <w:lang w:eastAsia="zh-CN"/>
          </w:rPr>
          <w:t xml:space="preserve">is to consider that the RR No. </w:t>
        </w:r>
        <w:r w:rsidRPr="00252447">
          <w:rPr>
            <w:b/>
            <w:shd w:val="clear" w:color="auto" w:fill="FFFFFF"/>
            <w:lang w:eastAsia="zh-CN"/>
          </w:rPr>
          <w:t>1.64</w:t>
        </w:r>
        <w:r w:rsidRPr="00252447">
          <w:rPr>
            <w:shd w:val="clear" w:color="auto" w:fill="FFFFFF"/>
            <w:lang w:eastAsia="zh-CN"/>
          </w:rPr>
          <w:t xml:space="preserve"> is the baseline for the classification of </w:t>
        </w:r>
        <w:r w:rsidRPr="00C40908">
          <w:rPr>
            <w:shd w:val="clear" w:color="auto" w:fill="FFFFFF"/>
            <w:lang w:eastAsia="zh-CN"/>
          </w:rPr>
          <w:t>a station onboard sub</w:t>
        </w:r>
        <w:r>
          <w:rPr>
            <w:shd w:val="clear" w:color="auto" w:fill="FFFFFF"/>
            <w:lang w:eastAsia="zh-CN"/>
          </w:rPr>
          <w:t>-</w:t>
        </w:r>
        <w:r w:rsidRPr="00C40908">
          <w:rPr>
            <w:shd w:val="clear" w:color="auto" w:fill="FFFFFF"/>
            <w:lang w:eastAsia="zh-CN"/>
          </w:rPr>
          <w:t xml:space="preserve">orbital vehicle. </w:t>
        </w:r>
        <w:r>
          <w:rPr>
            <w:color w:val="222222"/>
            <w:shd w:val="clear" w:color="auto" w:fill="FFFFFF"/>
          </w:rPr>
          <w:t xml:space="preserve">The view </w:t>
        </w:r>
        <w:r w:rsidRPr="00115418">
          <w:rPr>
            <w:color w:val="222222"/>
            <w:shd w:val="clear" w:color="auto" w:fill="FFFFFF"/>
          </w:rPr>
          <w:t xml:space="preserve">considers that in accordance with the definition of the RR. No. </w:t>
        </w:r>
        <w:r w:rsidRPr="00115418">
          <w:rPr>
            <w:b/>
            <w:color w:val="222222"/>
            <w:shd w:val="clear" w:color="auto" w:fill="FFFFFF"/>
          </w:rPr>
          <w:t>1.64</w:t>
        </w:r>
        <w:r w:rsidRPr="00115418">
          <w:rPr>
            <w:color w:val="222222"/>
            <w:shd w:val="clear" w:color="auto" w:fill="FFFFFF"/>
          </w:rPr>
          <w:t>, the classification of the stations on-board a sub</w:t>
        </w:r>
        <w:r>
          <w:rPr>
            <w:color w:val="222222"/>
            <w:shd w:val="clear" w:color="auto" w:fill="FFFFFF"/>
          </w:rPr>
          <w:t>-</w:t>
        </w:r>
        <w:r w:rsidRPr="00115418">
          <w:rPr>
            <w:color w:val="222222"/>
            <w:shd w:val="clear" w:color="auto" w:fill="FFFFFF"/>
          </w:rPr>
          <w:t>orbital vehicle has to be “</w:t>
        </w:r>
        <w:r w:rsidRPr="00115418">
          <w:rPr>
            <w:i/>
            <w:color w:val="222222"/>
            <w:shd w:val="clear" w:color="auto" w:fill="FFFFFF"/>
          </w:rPr>
          <w:t>space stations”</w:t>
        </w:r>
        <w:r w:rsidRPr="00115418">
          <w:rPr>
            <w:color w:val="222222"/>
            <w:shd w:val="clear" w:color="auto" w:fill="FFFFFF"/>
          </w:rPr>
          <w:t xml:space="preserve"> when the operation “is beyond, is intended to go beyond, or has been beyond, the major portion of Earth’s atmosphere”. These stations need to use the appropriate space service allocation. However, the relevant space service allocation or directions of the space services to be used for sub</w:t>
        </w:r>
        <w:r>
          <w:rPr>
            <w:color w:val="222222"/>
            <w:shd w:val="clear" w:color="auto" w:fill="FFFFFF"/>
          </w:rPr>
          <w:t>-</w:t>
        </w:r>
        <w:r w:rsidRPr="00115418">
          <w:rPr>
            <w:color w:val="222222"/>
            <w:shd w:val="clear" w:color="auto" w:fill="FFFFFF"/>
          </w:rPr>
          <w:t>orbital vehicles do not always exist in the current Table of Frequency Allocations.</w:t>
        </w:r>
        <w:r w:rsidRPr="00115418">
          <w:rPr>
            <w:color w:val="222222"/>
            <w:szCs w:val="24"/>
            <w:shd w:val="clear" w:color="auto" w:fill="FFFFFF"/>
          </w:rPr>
          <w:t xml:space="preserve"> </w:t>
        </w:r>
        <w:r w:rsidRPr="00115418">
          <w:rPr>
            <w:szCs w:val="24"/>
            <w:shd w:val="clear" w:color="auto" w:fill="FFFFFF"/>
            <w:lang w:eastAsia="zh-CN"/>
          </w:rPr>
          <w:t xml:space="preserve">In this case, completing the Table of Frequency Allocations with relevant space services or with relevant direction of the appropriate space services would be a solution. However, the </w:t>
        </w:r>
        <w:r w:rsidRPr="00115418">
          <w:rPr>
            <w:i/>
            <w:szCs w:val="24"/>
            <w:shd w:val="clear" w:color="auto" w:fill="FFFFFF"/>
            <w:lang w:eastAsia="zh-CN"/>
          </w:rPr>
          <w:t xml:space="preserve">resolves </w:t>
        </w:r>
        <w:r w:rsidRPr="006E6551">
          <w:rPr>
            <w:iCs/>
            <w:szCs w:val="24"/>
            <w:shd w:val="clear" w:color="auto" w:fill="FFFFFF"/>
            <w:lang w:eastAsia="zh-CN"/>
          </w:rPr>
          <w:t>2</w:t>
        </w:r>
        <w:r w:rsidRPr="00115418">
          <w:rPr>
            <w:szCs w:val="24"/>
            <w:shd w:val="clear" w:color="auto" w:fill="FFFFFF"/>
            <w:lang w:eastAsia="zh-CN"/>
          </w:rPr>
          <w:t xml:space="preserve"> of Resolution </w:t>
        </w:r>
        <w:r w:rsidRPr="00115418">
          <w:rPr>
            <w:b/>
            <w:szCs w:val="24"/>
            <w:shd w:val="clear" w:color="auto" w:fill="FFFFFF"/>
            <w:lang w:eastAsia="zh-CN"/>
          </w:rPr>
          <w:t>772 (WRC-19)</w:t>
        </w:r>
        <w:r w:rsidRPr="00115418">
          <w:rPr>
            <w:szCs w:val="24"/>
            <w:shd w:val="clear" w:color="auto" w:fill="FFFFFF"/>
            <w:lang w:eastAsia="zh-CN"/>
          </w:rPr>
          <w:t xml:space="preserve"> states “excluding any new allocations or changes to the existing allocations in Article </w:t>
        </w:r>
        <w:r w:rsidRPr="00F1674D">
          <w:rPr>
            <w:b/>
            <w:bCs/>
            <w:szCs w:val="24"/>
            <w:shd w:val="clear" w:color="auto" w:fill="FFFFFF"/>
            <w:lang w:eastAsia="zh-CN"/>
          </w:rPr>
          <w:t>5</w:t>
        </w:r>
        <w:r w:rsidRPr="00115418">
          <w:rPr>
            <w:szCs w:val="24"/>
            <w:shd w:val="clear" w:color="auto" w:fill="FFFFFF"/>
            <w:lang w:eastAsia="zh-CN"/>
          </w:rPr>
          <w:t xml:space="preserve">”. Consequently, an earth station or of a terrestrial station onboard sub orbital vehicle operating in space could then only be notified under RR No. </w:t>
        </w:r>
        <w:r w:rsidRPr="00115418">
          <w:rPr>
            <w:b/>
            <w:szCs w:val="24"/>
            <w:shd w:val="clear" w:color="auto" w:fill="FFFFFF"/>
            <w:lang w:eastAsia="zh-CN"/>
          </w:rPr>
          <w:t>4.4</w:t>
        </w:r>
        <w:r w:rsidRPr="00115418">
          <w:rPr>
            <w:szCs w:val="24"/>
            <w:shd w:val="clear" w:color="auto" w:fill="FFFFFF"/>
            <w:lang w:eastAsia="zh-CN"/>
          </w:rPr>
          <w:t xml:space="preserve">. The radiocommunications requiring to apply </w:t>
        </w:r>
        <w:r w:rsidRPr="00C27C42">
          <w:rPr>
            <w:szCs w:val="24"/>
            <w:shd w:val="clear" w:color="auto" w:fill="FFFFFF"/>
            <w:lang w:eastAsia="zh-CN"/>
          </w:rPr>
          <w:t xml:space="preserve">RR No. </w:t>
        </w:r>
        <w:r w:rsidRPr="00C27C42">
          <w:rPr>
            <w:b/>
            <w:szCs w:val="24"/>
            <w:shd w:val="clear" w:color="auto" w:fill="FFFFFF"/>
            <w:lang w:eastAsia="zh-CN"/>
          </w:rPr>
          <w:t>4.10</w:t>
        </w:r>
        <w:r w:rsidRPr="00C27C42">
          <w:rPr>
            <w:szCs w:val="24"/>
            <w:shd w:val="clear" w:color="auto" w:fill="FFFFFF"/>
            <w:lang w:eastAsia="zh-CN"/>
          </w:rPr>
          <w:t xml:space="preserve"> for aeronautical application would then have to remain beyond the major portion of the</w:t>
        </w:r>
        <w:r w:rsidRPr="00115418">
          <w:rPr>
            <w:szCs w:val="24"/>
            <w:shd w:val="clear" w:color="auto" w:fill="FFFFFF"/>
            <w:lang w:eastAsia="zh-CN"/>
          </w:rPr>
          <w:t xml:space="preserve"> atmosphere. The Method also addresses the </w:t>
        </w:r>
        <w:r>
          <w:rPr>
            <w:szCs w:val="24"/>
            <w:shd w:val="clear" w:color="auto" w:fill="FFFFFF"/>
            <w:lang w:eastAsia="zh-CN"/>
          </w:rPr>
          <w:t xml:space="preserve">safety </w:t>
        </w:r>
        <w:r w:rsidRPr="00115418">
          <w:rPr>
            <w:szCs w:val="24"/>
            <w:shd w:val="clear" w:color="auto" w:fill="FFFFFF"/>
            <w:lang w:eastAsia="zh-CN"/>
          </w:rPr>
          <w:t>radiocommunications when located outside airspace under international or national aviation regulation while remaining in major portion of the atmosphere</w:t>
        </w:r>
        <w:r w:rsidRPr="005C0193">
          <w:rPr>
            <w:szCs w:val="24"/>
            <w:shd w:val="clear" w:color="auto" w:fill="FFFFFF"/>
            <w:lang w:eastAsia="zh-CN"/>
          </w:rPr>
          <w:t>.</w:t>
        </w:r>
        <w:bookmarkStart w:id="138" w:name="_Hlk109319086"/>
        <w:r w:rsidRPr="001241E5">
          <w:rPr>
            <w:szCs w:val="24"/>
            <w:shd w:val="clear" w:color="auto" w:fill="FFFFFF"/>
            <w:lang w:eastAsia="zh-CN"/>
          </w:rPr>
          <w:t xml:space="preserve"> </w:t>
        </w:r>
        <w:r w:rsidRPr="00A922AF">
          <w:rPr>
            <w:szCs w:val="24"/>
            <w:shd w:val="clear" w:color="auto" w:fill="FFFFFF"/>
            <w:lang w:eastAsia="zh-CN"/>
          </w:rPr>
          <w:t xml:space="preserve">If the application of RR No. </w:t>
        </w:r>
        <w:r w:rsidRPr="00F1674D">
          <w:rPr>
            <w:b/>
            <w:bCs/>
            <w:szCs w:val="24"/>
            <w:shd w:val="clear" w:color="auto" w:fill="FFFFFF"/>
            <w:lang w:eastAsia="zh-CN"/>
          </w:rPr>
          <w:t>4.4</w:t>
        </w:r>
        <w:r w:rsidRPr="00A922AF">
          <w:rPr>
            <w:szCs w:val="24"/>
            <w:shd w:val="clear" w:color="auto" w:fill="FFFFFF"/>
            <w:lang w:eastAsia="zh-CN"/>
          </w:rPr>
          <w:t xml:space="preserve"> is not sufficient for earth stations or terrestrial stations </w:t>
        </w:r>
        <w:r w:rsidRPr="00A922AF">
          <w:rPr>
            <w:szCs w:val="24"/>
            <w:shd w:val="clear" w:color="auto" w:fill="FFFFFF"/>
            <w:lang w:eastAsia="zh-CN"/>
          </w:rPr>
          <w:lastRenderedPageBreak/>
          <w:t>intending to reach space, then following additional studies would be required to be undertaken under possible new agenda item for WRC-27</w:t>
        </w:r>
        <w:r>
          <w:rPr>
            <w:szCs w:val="24"/>
            <w:shd w:val="clear" w:color="auto" w:fill="FFFFFF"/>
            <w:lang w:eastAsia="zh-CN"/>
          </w:rPr>
          <w:t xml:space="preserve"> by</w:t>
        </w:r>
        <w:r w:rsidRPr="00A922AF">
          <w:rPr>
            <w:szCs w:val="24"/>
            <w:shd w:val="clear" w:color="auto" w:fill="FFFFFF"/>
            <w:lang w:eastAsia="zh-CN"/>
          </w:rPr>
          <w:t xml:space="preserve"> completin</w:t>
        </w:r>
        <w:r>
          <w:rPr>
            <w:szCs w:val="24"/>
            <w:shd w:val="clear" w:color="auto" w:fill="FFFFFF"/>
            <w:lang w:eastAsia="zh-CN"/>
          </w:rPr>
          <w:t>g</w:t>
        </w:r>
        <w:r w:rsidRPr="00A922AF">
          <w:rPr>
            <w:szCs w:val="24"/>
            <w:shd w:val="clear" w:color="auto" w:fill="FFFFFF"/>
            <w:lang w:eastAsia="zh-CN"/>
          </w:rPr>
          <w:t xml:space="preserve"> of the operational scenarios for the different types of sub</w:t>
        </w:r>
        <w:r>
          <w:rPr>
            <w:szCs w:val="24"/>
            <w:shd w:val="clear" w:color="auto" w:fill="FFFFFF"/>
            <w:lang w:eastAsia="zh-CN"/>
          </w:rPr>
          <w:t>-</w:t>
        </w:r>
        <w:r w:rsidRPr="00A922AF">
          <w:rPr>
            <w:szCs w:val="24"/>
            <w:shd w:val="clear" w:color="auto" w:fill="FFFFFF"/>
            <w:lang w:eastAsia="zh-CN"/>
          </w:rPr>
          <w:t>orbital vehicles intending to reach space and to define functional requirements in terms of radiocommunications</w:t>
        </w:r>
        <w:r>
          <w:rPr>
            <w:szCs w:val="24"/>
            <w:shd w:val="clear" w:color="auto" w:fill="FFFFFF"/>
            <w:lang w:eastAsia="zh-CN"/>
          </w:rPr>
          <w:t xml:space="preserve">, </w:t>
        </w:r>
        <w:r w:rsidRPr="00A922AF">
          <w:rPr>
            <w:szCs w:val="24"/>
            <w:shd w:val="clear" w:color="auto" w:fill="FFFFFF"/>
            <w:lang w:eastAsia="zh-CN"/>
          </w:rPr>
          <w:t>list if any, list</w:t>
        </w:r>
        <w:r>
          <w:rPr>
            <w:szCs w:val="24"/>
            <w:shd w:val="clear" w:color="auto" w:fill="FFFFFF"/>
            <w:lang w:eastAsia="zh-CN"/>
          </w:rPr>
          <w:t>ing</w:t>
        </w:r>
        <w:r w:rsidRPr="00A922AF">
          <w:rPr>
            <w:szCs w:val="24"/>
            <w:shd w:val="clear" w:color="auto" w:fill="FFFFFF"/>
            <w:lang w:eastAsia="zh-CN"/>
          </w:rPr>
          <w:t xml:space="preserve"> of the current aeronautical safety of life radiocommunication systems and associated frequency bands which require RR No. </w:t>
        </w:r>
        <w:r w:rsidRPr="005E5777">
          <w:rPr>
            <w:b/>
            <w:bCs/>
            <w:szCs w:val="24"/>
            <w:shd w:val="clear" w:color="auto" w:fill="FFFFFF"/>
            <w:lang w:eastAsia="zh-CN"/>
          </w:rPr>
          <w:t>4.10</w:t>
        </w:r>
        <w:r w:rsidRPr="00A922AF">
          <w:rPr>
            <w:szCs w:val="24"/>
            <w:shd w:val="clear" w:color="auto" w:fill="FFFFFF"/>
            <w:lang w:eastAsia="zh-CN"/>
          </w:rPr>
          <w:t xml:space="preserve"> when located in space</w:t>
        </w:r>
        <w:r>
          <w:rPr>
            <w:szCs w:val="24"/>
            <w:shd w:val="clear" w:color="auto" w:fill="FFFFFF"/>
            <w:lang w:eastAsia="zh-CN"/>
          </w:rPr>
          <w:t xml:space="preserve">, </w:t>
        </w:r>
        <w:r w:rsidRPr="00A922AF">
          <w:rPr>
            <w:szCs w:val="24"/>
            <w:shd w:val="clear" w:color="auto" w:fill="FFFFFF"/>
            <w:lang w:eastAsia="zh-CN"/>
          </w:rPr>
          <w:t>list</w:t>
        </w:r>
        <w:r>
          <w:rPr>
            <w:szCs w:val="24"/>
            <w:shd w:val="clear" w:color="auto" w:fill="FFFFFF"/>
            <w:lang w:eastAsia="zh-CN"/>
          </w:rPr>
          <w:t>ing</w:t>
        </w:r>
        <w:r w:rsidRPr="00A922AF">
          <w:rPr>
            <w:szCs w:val="24"/>
            <w:shd w:val="clear" w:color="auto" w:fill="FFFFFF"/>
            <w:lang w:eastAsia="zh-CN"/>
          </w:rPr>
          <w:t xml:space="preserve"> the need of non-safety of life radiocommunication systems and associated frequency bands which would require coexistence provisions when operated in space</w:t>
        </w:r>
        <w:r>
          <w:rPr>
            <w:szCs w:val="24"/>
            <w:shd w:val="clear" w:color="auto" w:fill="FFFFFF"/>
            <w:lang w:eastAsia="zh-CN"/>
          </w:rPr>
          <w:t xml:space="preserve">, </w:t>
        </w:r>
        <w:r w:rsidRPr="00A922AF">
          <w:rPr>
            <w:szCs w:val="24"/>
            <w:shd w:val="clear" w:color="auto" w:fill="FFFFFF"/>
            <w:lang w:eastAsia="zh-CN"/>
          </w:rPr>
          <w:t>conduct</w:t>
        </w:r>
        <w:r>
          <w:rPr>
            <w:szCs w:val="24"/>
            <w:shd w:val="clear" w:color="auto" w:fill="FFFFFF"/>
            <w:lang w:eastAsia="zh-CN"/>
          </w:rPr>
          <w:t>ing</w:t>
        </w:r>
        <w:r w:rsidRPr="00A922AF">
          <w:rPr>
            <w:szCs w:val="24"/>
            <w:shd w:val="clear" w:color="auto" w:fill="FFFFFF"/>
            <w:lang w:eastAsia="zh-CN"/>
          </w:rPr>
          <w:t xml:space="preserve"> for the frequency bands listed previously; appropriate regulatory, technical and operation studies complying with RR No</w:t>
        </w:r>
        <w:r>
          <w:rPr>
            <w:szCs w:val="24"/>
            <w:shd w:val="clear" w:color="auto" w:fill="FFFFFF"/>
            <w:lang w:eastAsia="zh-CN"/>
          </w:rPr>
          <w:t>.</w:t>
        </w:r>
        <w:r w:rsidRPr="00A922AF">
          <w:rPr>
            <w:szCs w:val="24"/>
            <w:shd w:val="clear" w:color="auto" w:fill="FFFFFF"/>
            <w:lang w:eastAsia="zh-CN"/>
          </w:rPr>
          <w:t xml:space="preserve"> </w:t>
        </w:r>
        <w:r w:rsidRPr="00F1674D">
          <w:rPr>
            <w:b/>
            <w:bCs/>
            <w:szCs w:val="24"/>
            <w:shd w:val="clear" w:color="auto" w:fill="FFFFFF"/>
            <w:lang w:eastAsia="zh-CN"/>
          </w:rPr>
          <w:t>1.64</w:t>
        </w:r>
        <w:r w:rsidRPr="00A922AF">
          <w:rPr>
            <w:szCs w:val="24"/>
            <w:shd w:val="clear" w:color="auto" w:fill="FFFFFF"/>
            <w:lang w:eastAsia="zh-CN"/>
          </w:rPr>
          <w:t xml:space="preserve"> on the definition of space stations when sub-orbital vehicles are operated in space while not adversely affect the services sharing the band and in the adjacent band</w:t>
        </w:r>
        <w:r>
          <w:rPr>
            <w:szCs w:val="24"/>
            <w:shd w:val="clear" w:color="auto" w:fill="FFFFFF"/>
            <w:lang w:eastAsia="zh-CN"/>
          </w:rPr>
          <w:t>.</w:t>
        </w:r>
        <w:bookmarkEnd w:id="138"/>
      </w:ins>
    </w:p>
    <w:p w14:paraId="16911FE7" w14:textId="77777777" w:rsidR="00655B2B" w:rsidRPr="005453CD" w:rsidRDefault="00655B2B" w:rsidP="00655B2B">
      <w:pPr>
        <w:jc w:val="both"/>
        <w:rPr>
          <w:ins w:id="139" w:author="FAA" w:date="2022-09-28T16:27:00Z"/>
          <w:shd w:val="clear" w:color="auto" w:fill="FFFFFF"/>
          <w:lang w:eastAsia="zh-CN"/>
        </w:rPr>
      </w:pPr>
      <w:ins w:id="140" w:author="FAA" w:date="2022-09-28T16:27:00Z">
        <w:r w:rsidRPr="005E5777">
          <w:rPr>
            <w:spacing w:val="-2"/>
            <w:shd w:val="clear" w:color="auto" w:fill="FFFFFF"/>
            <w:lang w:eastAsia="zh-CN"/>
          </w:rPr>
          <w:t>Another view is to consider that the sub</w:t>
        </w:r>
        <w:r>
          <w:rPr>
            <w:spacing w:val="-2"/>
            <w:shd w:val="clear" w:color="auto" w:fill="FFFFFF"/>
            <w:lang w:eastAsia="zh-CN"/>
          </w:rPr>
          <w:t>-</w:t>
        </w:r>
        <w:r w:rsidRPr="005E5777">
          <w:rPr>
            <w:spacing w:val="-2"/>
            <w:shd w:val="clear" w:color="auto" w:fill="FFFFFF"/>
            <w:lang w:eastAsia="zh-CN"/>
          </w:rPr>
          <w:t xml:space="preserve">orbital vehicle terrestrial and earth stations retain the status of </w:t>
        </w:r>
        <w:r w:rsidRPr="005E5777">
          <w:rPr>
            <w:shd w:val="clear" w:color="auto" w:fill="FFFFFF"/>
            <w:lang w:eastAsia="zh-CN"/>
          </w:rPr>
          <w:t xml:space="preserve">the terrestrial station or earth station during the whole flight. </w:t>
        </w:r>
        <w:r w:rsidRPr="005E5777">
          <w:t xml:space="preserve">A </w:t>
        </w:r>
        <w:r w:rsidRPr="005E5777">
          <w:rPr>
            <w:i/>
            <w:iCs/>
          </w:rPr>
          <w:t>terrestrial station</w:t>
        </w:r>
        <w:r w:rsidRPr="005E5777">
          <w:t xml:space="preserve"> is defined as, “a</w:t>
        </w:r>
        <w:r w:rsidRPr="005E5777">
          <w:rPr>
            <w:spacing w:val="-2"/>
          </w:rPr>
          <w:t xml:space="preserve"> station effecting </w:t>
        </w:r>
        <w:r w:rsidRPr="005E5777">
          <w:rPr>
            <w:i/>
            <w:iCs/>
            <w:spacing w:val="-2"/>
          </w:rPr>
          <w:t>terrestrial radiocommunication,</w:t>
        </w:r>
        <w:r w:rsidRPr="005E5777">
          <w:rPr>
            <w:spacing w:val="-2"/>
          </w:rPr>
          <w:t xml:space="preserve">” and </w:t>
        </w:r>
        <w:r w:rsidRPr="005E5777">
          <w:rPr>
            <w:i/>
            <w:iCs/>
            <w:spacing w:val="-2"/>
          </w:rPr>
          <w:t>terrestrial radiocommunication</w:t>
        </w:r>
        <w:r w:rsidRPr="005E5777">
          <w:rPr>
            <w:spacing w:val="-2"/>
          </w:rPr>
          <w:t xml:space="preserve"> (RR No. </w:t>
        </w:r>
        <w:r w:rsidRPr="005E5777">
          <w:rPr>
            <w:b/>
            <w:bCs/>
            <w:spacing w:val="-2"/>
          </w:rPr>
          <w:t>1.7</w:t>
        </w:r>
        <w:r w:rsidRPr="005E5777">
          <w:rPr>
            <w:spacing w:val="-2"/>
          </w:rPr>
          <w:t>)</w:t>
        </w:r>
        <w:r w:rsidRPr="005453CD">
          <w:t xml:space="preserve"> is defined as, “any radiocommunication other than </w:t>
        </w:r>
        <w:r w:rsidRPr="005453CD">
          <w:rPr>
            <w:i/>
            <w:iCs/>
          </w:rPr>
          <w:t>space radiocommunication</w:t>
        </w:r>
        <w:r w:rsidRPr="005453CD">
          <w:t xml:space="preserve"> or </w:t>
        </w:r>
        <w:r w:rsidRPr="005453CD">
          <w:rPr>
            <w:i/>
            <w:iCs/>
          </w:rPr>
          <w:t>radio astronomy</w:t>
        </w:r>
        <w:r w:rsidRPr="005453CD">
          <w:t>”.</w:t>
        </w:r>
        <w:r>
          <w:t xml:space="preserve">  </w:t>
        </w:r>
        <w:r w:rsidRPr="005453CD">
          <w:t xml:space="preserve">As per RR No. </w:t>
        </w:r>
        <w:r w:rsidRPr="005453CD">
          <w:rPr>
            <w:b/>
            <w:bCs/>
          </w:rPr>
          <w:t>1.61</w:t>
        </w:r>
        <w:r w:rsidRPr="005453CD">
          <w:t>, each station shall be classified by the service in which it operates permanently or temporarily.  While the sub</w:t>
        </w:r>
        <w:r>
          <w:t>-</w:t>
        </w:r>
        <w:r w:rsidRPr="005453CD">
          <w:t>orbital vehicle is physically located beyond the Earth’s atmosphere for a brief period of time, the physical location of the sub</w:t>
        </w:r>
        <w:r>
          <w:t>-</w:t>
        </w:r>
        <w:r w:rsidRPr="005453CD">
          <w:t>orbital vehicle on which the stations are located does not change the need for, or purpose of the use of</w:t>
        </w:r>
        <w:r>
          <w:t>,</w:t>
        </w:r>
        <w:r w:rsidRPr="005453CD">
          <w:t xml:space="preserve"> specific radiocommunication applications.</w:t>
        </w:r>
        <w:r>
          <w:t xml:space="preserve">  A</w:t>
        </w:r>
        <w:r w:rsidRPr="00E0553D">
          <w:rPr>
            <w:color w:val="000000"/>
            <w:shd w:val="clear" w:color="auto" w:fill="FFFFFF"/>
            <w:lang w:eastAsia="zh-CN"/>
          </w:rPr>
          <w:t xml:space="preserve"> </w:t>
        </w:r>
        <w:r>
          <w:rPr>
            <w:color w:val="000000"/>
            <w:shd w:val="clear" w:color="auto" w:fill="FFFFFF"/>
            <w:lang w:eastAsia="zh-CN"/>
          </w:rPr>
          <w:t xml:space="preserve">further view was expressed that, upon </w:t>
        </w:r>
        <w:r w:rsidRPr="00E0553D">
          <w:rPr>
            <w:color w:val="000000"/>
            <w:shd w:val="clear" w:color="auto" w:fill="FFFFFF"/>
            <w:lang w:eastAsia="zh-CN"/>
          </w:rPr>
          <w:t>review of the RR provisions</w:t>
        </w:r>
        <w:r>
          <w:rPr>
            <w:color w:val="000000"/>
            <w:shd w:val="clear" w:color="auto" w:fill="FFFFFF"/>
            <w:lang w:eastAsia="zh-CN"/>
          </w:rPr>
          <w:t>,</w:t>
        </w:r>
        <w:r w:rsidRPr="00E0553D">
          <w:rPr>
            <w:color w:val="000000"/>
            <w:shd w:val="clear" w:color="auto" w:fill="FFFFFF"/>
            <w:lang w:eastAsia="zh-CN"/>
          </w:rPr>
          <w:t xml:space="preserve"> </w:t>
        </w:r>
        <w:r>
          <w:rPr>
            <w:shd w:val="clear" w:color="auto" w:fill="FFFFFF"/>
            <w:lang w:eastAsia="zh-CN"/>
          </w:rPr>
          <w:t xml:space="preserve">it could be considered that there are </w:t>
        </w:r>
        <w:r w:rsidRPr="002E5261">
          <w:rPr>
            <w:shd w:val="clear" w:color="auto" w:fill="FFFFFF"/>
            <w:lang w:eastAsia="zh-CN"/>
          </w:rPr>
          <w:t xml:space="preserve">no difficulties with the existing RR Article </w:t>
        </w:r>
        <w:r w:rsidRPr="002E5261">
          <w:rPr>
            <w:b/>
            <w:bCs/>
            <w:shd w:val="clear" w:color="auto" w:fill="FFFFFF"/>
            <w:lang w:eastAsia="zh-CN"/>
          </w:rPr>
          <w:t>5</w:t>
        </w:r>
        <w:r w:rsidRPr="002E5261">
          <w:rPr>
            <w:shd w:val="clear" w:color="auto" w:fill="FFFFFF"/>
            <w:lang w:eastAsia="zh-CN"/>
          </w:rPr>
          <w:t xml:space="preserve"> allocations when a </w:t>
        </w:r>
        <w:r w:rsidRPr="002E5261">
          <w:rPr>
            <w:i/>
            <w:shd w:val="clear" w:color="auto" w:fill="FFFFFF"/>
            <w:lang w:eastAsia="zh-CN"/>
          </w:rPr>
          <w:t>space station</w:t>
        </w:r>
        <w:r w:rsidRPr="002E5261">
          <w:rPr>
            <w:shd w:val="clear" w:color="auto" w:fill="FFFFFF"/>
            <w:lang w:eastAsia="zh-CN"/>
          </w:rPr>
          <w:t xml:space="preserve"> on-board sub</w:t>
        </w:r>
        <w:r>
          <w:rPr>
            <w:shd w:val="clear" w:color="auto" w:fill="FFFFFF"/>
            <w:lang w:eastAsia="zh-CN"/>
          </w:rPr>
          <w:t>-</w:t>
        </w:r>
        <w:r w:rsidRPr="002E5261">
          <w:rPr>
            <w:shd w:val="clear" w:color="auto" w:fill="FFFFFF"/>
            <w:lang w:eastAsia="zh-CN"/>
          </w:rPr>
          <w:t>orbital vehicle goes beyond or is intended to go beyond</w:t>
        </w:r>
        <w:r w:rsidRPr="002E5261">
          <w:rPr>
            <w:strike/>
            <w:shd w:val="clear" w:color="auto" w:fill="FFFFFF"/>
            <w:lang w:eastAsia="zh-CN"/>
          </w:rPr>
          <w:t xml:space="preserve"> </w:t>
        </w:r>
        <w:r w:rsidRPr="002E5261">
          <w:rPr>
            <w:shd w:val="clear" w:color="auto" w:fill="FFFFFF"/>
            <w:lang w:eastAsia="zh-CN"/>
          </w:rPr>
          <w:t xml:space="preserve">a major portion of the Earth’s atmosphere, based on the space </w:t>
        </w:r>
        <w:r w:rsidRPr="002E5261">
          <w:rPr>
            <w:color w:val="000000"/>
            <w:shd w:val="clear" w:color="auto" w:fill="FFFFFF"/>
            <w:lang w:eastAsia="zh-CN"/>
          </w:rPr>
          <w:t>radiocommunication service in which the station operates.</w:t>
        </w:r>
      </w:ins>
    </w:p>
    <w:p w14:paraId="58819152" w14:textId="01B9B3B2" w:rsidR="00655B2B" w:rsidDel="00334227" w:rsidRDefault="00655B2B" w:rsidP="00655B2B">
      <w:pPr>
        <w:rPr>
          <w:ins w:id="141" w:author="FAA" w:date="2022-09-28T16:27:00Z"/>
          <w:del w:id="142" w:author="Damon Ladson" w:date="2022-09-29T12:05:00Z"/>
          <w:shd w:val="clear" w:color="auto" w:fill="FFFFFF"/>
          <w:lang w:eastAsia="zh-CN"/>
        </w:rPr>
      </w:pPr>
      <w:ins w:id="143" w:author="FAA" w:date="2022-09-28T16:27:00Z">
        <w:del w:id="144" w:author="Damon Ladson" w:date="2022-09-29T12:05:00Z">
          <w:r w:rsidRPr="00210012" w:rsidDel="00334227">
            <w:rPr>
              <w:highlight w:val="cyan"/>
              <w:shd w:val="clear" w:color="auto" w:fill="FFFFFF"/>
              <w:lang w:eastAsia="zh-CN"/>
              <w:rPrChange w:id="145" w:author="Damon Ladson" w:date="2022-09-29T12:09:00Z">
                <w:rPr>
                  <w:shd w:val="clear" w:color="auto" w:fill="FFFFFF"/>
                  <w:lang w:eastAsia="zh-CN"/>
                </w:rPr>
              </w:rPrChange>
            </w:rPr>
            <w:delText>There is currently no consensus on the best approach.</w:delText>
          </w:r>
        </w:del>
      </w:ins>
    </w:p>
    <w:p w14:paraId="7DB0DDAA" w14:textId="77777777" w:rsidR="00655B2B" w:rsidRDefault="00655B2B" w:rsidP="00655B2B">
      <w:pPr>
        <w:rPr>
          <w:ins w:id="146" w:author="FAA" w:date="2022-09-28T16:27:00Z"/>
          <w:shd w:val="clear" w:color="auto" w:fill="FFFFFF"/>
          <w:lang w:eastAsia="zh-CN"/>
        </w:rPr>
      </w:pPr>
      <w:ins w:id="147" w:author="FAA" w:date="2022-09-28T16:27:00Z">
        <w:r w:rsidRPr="005453CD">
          <w:t>Report ITU-R M.2477 states</w:t>
        </w:r>
        <w:r w:rsidRPr="005453CD">
          <w:rPr>
            <w:shd w:val="clear" w:color="auto" w:fill="FFFFFF"/>
            <w:lang w:eastAsia="zh-CN"/>
          </w:rPr>
          <w:t xml:space="preserve"> that some sub</w:t>
        </w:r>
        <w:r>
          <w:rPr>
            <w:shd w:val="clear" w:color="auto" w:fill="FFFFFF"/>
            <w:lang w:eastAsia="zh-CN"/>
          </w:rPr>
          <w:t>-</w:t>
        </w:r>
        <w:r w:rsidRPr="005453CD">
          <w:rPr>
            <w:shd w:val="clear" w:color="auto" w:fill="FFFFFF"/>
            <w:lang w:eastAsia="zh-CN"/>
          </w:rPr>
          <w:t>orbital vehicle operations may require temporarily making unavailable large areas of international and national airspace for conventional aircraft during their transition to and from space.  This results in airspace disruptions, extra travel time, re</w:t>
        </w:r>
        <w:r>
          <w:rPr>
            <w:shd w:val="clear" w:color="auto" w:fill="FFFFFF"/>
            <w:lang w:eastAsia="zh-CN"/>
          </w:rPr>
          <w:noBreakHyphen/>
        </w:r>
        <w:r w:rsidRPr="005453CD">
          <w:rPr>
            <w:shd w:val="clear" w:color="auto" w:fill="FFFFFF"/>
            <w:lang w:eastAsia="zh-CN"/>
          </w:rPr>
          <w:t xml:space="preserve">routing flight paths, additional aircraft fuel consumption, etc. The studies also show </w:t>
        </w:r>
        <w:r w:rsidRPr="005453CD">
          <w:t>the technical capability of some current aircraft avionics systems to be operated onboard sub</w:t>
        </w:r>
        <w:r>
          <w:t>-</w:t>
        </w:r>
        <w:r w:rsidRPr="005453CD">
          <w:t xml:space="preserve">orbital vehicles, to facilitate the safe integration of </w:t>
        </w:r>
        <w:r w:rsidRPr="005453CD">
          <w:rPr>
            <w:shd w:val="clear" w:color="auto" w:fill="FFFFFF"/>
            <w:lang w:eastAsia="zh-CN"/>
          </w:rPr>
          <w:t>sub</w:t>
        </w:r>
        <w:r>
          <w:rPr>
            <w:shd w:val="clear" w:color="auto" w:fill="FFFFFF"/>
            <w:lang w:eastAsia="zh-CN"/>
          </w:rPr>
          <w:t>-</w:t>
        </w:r>
        <w:r w:rsidRPr="005453CD">
          <w:rPr>
            <w:shd w:val="clear" w:color="auto" w:fill="FFFFFF"/>
            <w:lang w:eastAsia="zh-CN"/>
          </w:rPr>
          <w:t xml:space="preserve">orbital vehicles into the same airspace as conventional aircraft during their transition to and from space to minimize the airspace disruption. </w:t>
        </w:r>
      </w:ins>
    </w:p>
    <w:p w14:paraId="0534ABA9" w14:textId="77777777" w:rsidR="00655B2B" w:rsidRPr="005453CD" w:rsidRDefault="00655B2B" w:rsidP="00655B2B">
      <w:pPr>
        <w:rPr>
          <w:ins w:id="148" w:author="FAA" w:date="2022-09-28T16:27:00Z"/>
          <w:shd w:val="clear" w:color="auto" w:fill="FFFFFF"/>
          <w:lang w:eastAsia="zh-CN"/>
        </w:rPr>
      </w:pPr>
      <w:ins w:id="149" w:author="FAA" w:date="2022-09-28T16:27:00Z">
        <w:r w:rsidRPr="005453CD">
          <w:rPr>
            <w:shd w:val="clear" w:color="auto" w:fill="FFFFFF"/>
            <w:lang w:eastAsia="zh-CN"/>
          </w:rPr>
          <w:t>The Report also identifies several existing radiocommunications services that are envisaged for use by stations onboard sub</w:t>
        </w:r>
        <w:r>
          <w:rPr>
            <w:shd w:val="clear" w:color="auto" w:fill="FFFFFF"/>
            <w:lang w:eastAsia="zh-CN"/>
          </w:rPr>
          <w:t>-</w:t>
        </w:r>
        <w:r w:rsidRPr="005453CD">
          <w:rPr>
            <w:shd w:val="clear" w:color="auto" w:fill="FFFFFF"/>
            <w:lang w:eastAsia="zh-CN"/>
          </w:rPr>
          <w:t>orbital vehicles including</w:t>
        </w:r>
        <w:r w:rsidRPr="00E0553D">
          <w:rPr>
            <w:shd w:val="clear" w:color="auto" w:fill="FFFFFF"/>
            <w:lang w:eastAsia="zh-CN"/>
          </w:rPr>
          <w:t>, but not limited to</w:t>
        </w:r>
        <w:r w:rsidRPr="005453CD">
          <w:rPr>
            <w:shd w:val="clear" w:color="auto" w:fill="FFFFFF"/>
            <w:lang w:eastAsia="zh-CN"/>
          </w:rPr>
          <w:t>:</w:t>
        </w:r>
      </w:ins>
    </w:p>
    <w:p w14:paraId="50AA3142" w14:textId="77777777" w:rsidR="00655B2B" w:rsidRPr="005453CD" w:rsidRDefault="00655B2B" w:rsidP="00655B2B">
      <w:pPr>
        <w:pStyle w:val="enumlev1"/>
        <w:rPr>
          <w:ins w:id="150" w:author="FAA" w:date="2022-09-28T16:27:00Z"/>
          <w:shd w:val="clear" w:color="auto" w:fill="FFFFFF"/>
          <w:lang w:eastAsia="zh-CN"/>
        </w:rPr>
      </w:pPr>
      <w:ins w:id="151" w:author="FAA" w:date="2022-09-28T16:27:00Z">
        <w:r w:rsidRPr="005453CD">
          <w:rPr>
            <w:shd w:val="clear" w:color="auto" w:fill="FFFFFF"/>
            <w:lang w:eastAsia="zh-CN"/>
          </w:rPr>
          <w:t>a)</w:t>
        </w:r>
        <w:r w:rsidRPr="005453CD">
          <w:rPr>
            <w:shd w:val="clear" w:color="auto" w:fill="FFFFFF"/>
            <w:lang w:eastAsia="zh-CN"/>
          </w:rPr>
          <w:tab/>
        </w:r>
        <w:r>
          <w:rPr>
            <w:shd w:val="clear" w:color="auto" w:fill="FFFFFF"/>
            <w:lang w:eastAsia="zh-CN"/>
          </w:rPr>
          <w:t>Aeronautical radionavigation service</w:t>
        </w:r>
        <w:r w:rsidRPr="005453CD">
          <w:rPr>
            <w:shd w:val="clear" w:color="auto" w:fill="FFFFFF"/>
            <w:lang w:eastAsia="zh-CN"/>
          </w:rPr>
          <w:t xml:space="preserve"> for surveillance and navigation;</w:t>
        </w:r>
      </w:ins>
    </w:p>
    <w:p w14:paraId="2C309A07" w14:textId="77777777" w:rsidR="00655B2B" w:rsidRPr="005453CD" w:rsidRDefault="00655B2B" w:rsidP="00655B2B">
      <w:pPr>
        <w:pStyle w:val="enumlev1"/>
        <w:rPr>
          <w:ins w:id="152" w:author="FAA" w:date="2022-09-28T16:27:00Z"/>
          <w:shd w:val="clear" w:color="auto" w:fill="FFFFFF"/>
          <w:lang w:eastAsia="zh-CN"/>
        </w:rPr>
      </w:pPr>
      <w:ins w:id="153" w:author="FAA" w:date="2022-09-28T16:27:00Z">
        <w:r w:rsidRPr="005453CD">
          <w:rPr>
            <w:shd w:val="clear" w:color="auto" w:fill="FFFFFF"/>
            <w:lang w:eastAsia="zh-CN"/>
          </w:rPr>
          <w:t>b)</w:t>
        </w:r>
        <w:r w:rsidRPr="005453CD">
          <w:rPr>
            <w:shd w:val="clear" w:color="auto" w:fill="FFFFFF"/>
            <w:lang w:eastAsia="zh-CN"/>
          </w:rPr>
          <w:tab/>
        </w:r>
        <w:r>
          <w:rPr>
            <w:shd w:val="clear" w:color="auto" w:fill="FFFFFF"/>
            <w:lang w:eastAsia="zh-CN"/>
          </w:rPr>
          <w:t>Aeronautical mobile service</w:t>
        </w:r>
        <w:r w:rsidRPr="005453CD">
          <w:rPr>
            <w:shd w:val="clear" w:color="auto" w:fill="FFFFFF"/>
            <w:lang w:eastAsia="zh-CN"/>
          </w:rPr>
          <w:t xml:space="preserve">, including </w:t>
        </w:r>
        <w:r>
          <w:rPr>
            <w:shd w:val="clear" w:color="auto" w:fill="FFFFFF"/>
            <w:lang w:eastAsia="zh-CN"/>
          </w:rPr>
          <w:t>the aeronautical mobile (Route service)</w:t>
        </w:r>
        <w:r w:rsidRPr="005453CD">
          <w:rPr>
            <w:shd w:val="clear" w:color="auto" w:fill="FFFFFF"/>
            <w:lang w:eastAsia="zh-CN"/>
          </w:rPr>
          <w:t xml:space="preserve">, for VHF voice and data communications and </w:t>
        </w:r>
        <w:r>
          <w:rPr>
            <w:shd w:val="clear" w:color="auto" w:fill="FFFFFF"/>
            <w:lang w:eastAsia="zh-CN"/>
          </w:rPr>
          <w:t>automatic dependent surveillance -broadcast (</w:t>
        </w:r>
        <w:r w:rsidRPr="005453CD">
          <w:rPr>
            <w:shd w:val="clear" w:color="auto" w:fill="FFFFFF"/>
            <w:lang w:eastAsia="zh-CN"/>
          </w:rPr>
          <w:t>ADS-B</w:t>
        </w:r>
        <w:r>
          <w:rPr>
            <w:shd w:val="clear" w:color="auto" w:fill="FFFFFF"/>
            <w:lang w:eastAsia="zh-CN"/>
          </w:rPr>
          <w:t>)</w:t>
        </w:r>
        <w:r w:rsidRPr="005453CD">
          <w:rPr>
            <w:shd w:val="clear" w:color="auto" w:fill="FFFFFF"/>
            <w:lang w:eastAsia="zh-CN"/>
          </w:rPr>
          <w:t>;</w:t>
        </w:r>
      </w:ins>
    </w:p>
    <w:p w14:paraId="5F91CB58" w14:textId="77777777" w:rsidR="00655B2B" w:rsidRPr="005453CD" w:rsidRDefault="00655B2B" w:rsidP="00655B2B">
      <w:pPr>
        <w:pStyle w:val="enumlev1"/>
        <w:rPr>
          <w:ins w:id="154" w:author="FAA" w:date="2022-09-28T16:27:00Z"/>
          <w:shd w:val="clear" w:color="auto" w:fill="FFFFFF"/>
          <w:lang w:eastAsia="zh-CN"/>
        </w:rPr>
      </w:pPr>
      <w:ins w:id="155" w:author="FAA" w:date="2022-09-28T16:27:00Z">
        <w:r w:rsidRPr="005453CD">
          <w:rPr>
            <w:shd w:val="clear" w:color="auto" w:fill="FFFFFF"/>
            <w:lang w:eastAsia="zh-CN"/>
          </w:rPr>
          <w:t>c)</w:t>
        </w:r>
        <w:r w:rsidRPr="005453CD">
          <w:rPr>
            <w:shd w:val="clear" w:color="auto" w:fill="FFFFFF"/>
            <w:lang w:eastAsia="zh-CN"/>
          </w:rPr>
          <w:tab/>
        </w:r>
        <w:r>
          <w:rPr>
            <w:shd w:val="clear" w:color="auto" w:fill="FFFFFF"/>
            <w:lang w:eastAsia="zh-CN"/>
          </w:rPr>
          <w:t>Aeronautical mobile satellite service</w:t>
        </w:r>
        <w:r w:rsidRPr="005453CD">
          <w:rPr>
            <w:shd w:val="clear" w:color="auto" w:fill="FFFFFF"/>
            <w:lang w:eastAsia="zh-CN"/>
          </w:rPr>
          <w:t xml:space="preserve">, including </w:t>
        </w:r>
        <w:r>
          <w:rPr>
            <w:shd w:val="clear" w:color="auto" w:fill="FFFFFF"/>
            <w:lang w:eastAsia="zh-CN"/>
          </w:rPr>
          <w:t>the aeronautical mobile satellite (Route) service (</w:t>
        </w:r>
        <w:r w:rsidRPr="005453CD">
          <w:rPr>
            <w:shd w:val="clear" w:color="auto" w:fill="FFFFFF"/>
            <w:lang w:eastAsia="zh-CN"/>
          </w:rPr>
          <w:t>AMS(R)S</w:t>
        </w:r>
        <w:r>
          <w:rPr>
            <w:shd w:val="clear" w:color="auto" w:fill="FFFFFF"/>
            <w:lang w:eastAsia="zh-CN"/>
          </w:rPr>
          <w:t>)</w:t>
        </w:r>
        <w:r w:rsidRPr="005453CD">
          <w:rPr>
            <w:shd w:val="clear" w:color="auto" w:fill="FFFFFF"/>
            <w:lang w:eastAsia="zh-CN"/>
          </w:rPr>
          <w:t xml:space="preserve">, for voice and data communications and surveillance </w:t>
        </w:r>
        <w:r>
          <w:rPr>
            <w:shd w:val="clear" w:color="auto" w:fill="FFFFFF"/>
            <w:lang w:eastAsia="zh-CN"/>
          </w:rPr>
          <w:t>ADS</w:t>
        </w:r>
        <w:r>
          <w:rPr>
            <w:shd w:val="clear" w:color="auto" w:fill="FFFFFF"/>
            <w:lang w:eastAsia="zh-CN"/>
          </w:rPr>
          <w:noBreakHyphen/>
        </w:r>
        <w:r w:rsidRPr="005453CD">
          <w:rPr>
            <w:shd w:val="clear" w:color="auto" w:fill="FFFFFF"/>
            <w:lang w:eastAsia="zh-CN"/>
          </w:rPr>
          <w:t xml:space="preserve">B and </w:t>
        </w:r>
        <w:r>
          <w:rPr>
            <w:shd w:val="clear" w:color="auto" w:fill="FFFFFF"/>
            <w:lang w:eastAsia="zh-CN"/>
          </w:rPr>
          <w:t>automatic dependent surveillance - contract</w:t>
        </w:r>
        <w:r w:rsidRPr="005453CD">
          <w:rPr>
            <w:shd w:val="clear" w:color="auto" w:fill="FFFFFF"/>
            <w:lang w:eastAsia="zh-CN"/>
          </w:rPr>
          <w:t>;</w:t>
        </w:r>
      </w:ins>
    </w:p>
    <w:p w14:paraId="7732CFC6" w14:textId="77777777" w:rsidR="00655B2B" w:rsidRPr="005453CD" w:rsidRDefault="00655B2B" w:rsidP="00655B2B">
      <w:pPr>
        <w:pStyle w:val="enumlev1"/>
        <w:rPr>
          <w:ins w:id="156" w:author="FAA" w:date="2022-09-28T16:27:00Z"/>
          <w:shd w:val="clear" w:color="auto" w:fill="FFFFFF"/>
          <w:lang w:eastAsia="zh-CN"/>
        </w:rPr>
      </w:pPr>
      <w:ins w:id="157" w:author="FAA" w:date="2022-09-28T16:27:00Z">
        <w:r w:rsidRPr="005453CD">
          <w:rPr>
            <w:shd w:val="clear" w:color="auto" w:fill="FFFFFF"/>
            <w:lang w:eastAsia="zh-CN"/>
          </w:rPr>
          <w:t>d)</w:t>
        </w:r>
        <w:r w:rsidRPr="005453CD">
          <w:rPr>
            <w:shd w:val="clear" w:color="auto" w:fill="FFFFFF"/>
            <w:lang w:eastAsia="zh-CN"/>
          </w:rPr>
          <w:tab/>
        </w:r>
        <w:r>
          <w:rPr>
            <w:shd w:val="clear" w:color="auto" w:fill="FFFFFF"/>
            <w:lang w:eastAsia="zh-CN"/>
          </w:rPr>
          <w:t>Mobile satellite service</w:t>
        </w:r>
        <w:r w:rsidRPr="005453CD">
          <w:rPr>
            <w:shd w:val="clear" w:color="auto" w:fill="FFFFFF"/>
            <w:lang w:eastAsia="zh-CN"/>
          </w:rPr>
          <w:t>, including AMS(R)S, for communications and telemetry, tracking and command (TT&amp;C) applications;</w:t>
        </w:r>
      </w:ins>
    </w:p>
    <w:p w14:paraId="7359D2D7" w14:textId="77777777" w:rsidR="00655B2B" w:rsidRPr="005453CD" w:rsidRDefault="00655B2B" w:rsidP="00655B2B">
      <w:pPr>
        <w:pStyle w:val="enumlev1"/>
        <w:rPr>
          <w:ins w:id="158" w:author="FAA" w:date="2022-09-28T16:27:00Z"/>
          <w:shd w:val="clear" w:color="auto" w:fill="FFFFFF"/>
          <w:lang w:eastAsia="zh-CN"/>
        </w:rPr>
      </w:pPr>
      <w:ins w:id="159" w:author="FAA" w:date="2022-09-28T16:27:00Z">
        <w:r w:rsidRPr="005453CD">
          <w:rPr>
            <w:shd w:val="clear" w:color="auto" w:fill="FFFFFF"/>
            <w:lang w:eastAsia="zh-CN"/>
          </w:rPr>
          <w:t>e)</w:t>
        </w:r>
        <w:r w:rsidRPr="005453CD">
          <w:rPr>
            <w:shd w:val="clear" w:color="auto" w:fill="FFFFFF"/>
            <w:lang w:eastAsia="zh-CN"/>
          </w:rPr>
          <w:tab/>
          <w:t>Aeronautical radiodetermination service (not a specifically defined service in the RR) for surveillance;</w:t>
        </w:r>
      </w:ins>
    </w:p>
    <w:p w14:paraId="57FA824F" w14:textId="77777777" w:rsidR="00655B2B" w:rsidRPr="005453CD" w:rsidRDefault="00655B2B" w:rsidP="00655B2B">
      <w:pPr>
        <w:pStyle w:val="enumlev1"/>
        <w:rPr>
          <w:ins w:id="160" w:author="FAA" w:date="2022-09-28T16:27:00Z"/>
          <w:shd w:val="clear" w:color="auto" w:fill="FFFFFF"/>
          <w:lang w:eastAsia="zh-CN"/>
        </w:rPr>
      </w:pPr>
      <w:ins w:id="161" w:author="FAA" w:date="2022-09-28T16:27:00Z">
        <w:r w:rsidRPr="00C27C42">
          <w:rPr>
            <w:shd w:val="clear" w:color="auto" w:fill="FFFFFF"/>
            <w:lang w:eastAsia="zh-CN"/>
          </w:rPr>
          <w:t>f)</w:t>
        </w:r>
        <w:r w:rsidRPr="00C27C42">
          <w:rPr>
            <w:shd w:val="clear" w:color="auto" w:fill="FFFFFF"/>
            <w:lang w:eastAsia="zh-CN"/>
          </w:rPr>
          <w:tab/>
        </w:r>
        <w:r>
          <w:rPr>
            <w:shd w:val="clear" w:color="auto" w:fill="FFFFFF"/>
            <w:lang w:eastAsia="zh-CN"/>
          </w:rPr>
          <w:t>Radionavigation satellite service (</w:t>
        </w:r>
        <w:r w:rsidRPr="00C27C42">
          <w:rPr>
            <w:shd w:val="clear" w:color="auto" w:fill="FFFFFF"/>
            <w:lang w:eastAsia="zh-CN"/>
          </w:rPr>
          <w:t>RNSS</w:t>
        </w:r>
        <w:r>
          <w:rPr>
            <w:shd w:val="clear" w:color="auto" w:fill="FFFFFF"/>
            <w:lang w:eastAsia="zh-CN"/>
          </w:rPr>
          <w:t>)</w:t>
        </w:r>
        <w:r w:rsidRPr="00C27C42">
          <w:rPr>
            <w:shd w:val="clear" w:color="auto" w:fill="FFFFFF"/>
            <w:lang w:eastAsia="zh-CN"/>
          </w:rPr>
          <w:t xml:space="preserve"> for navigation with </w:t>
        </w:r>
        <w:r>
          <w:rPr>
            <w:shd w:val="clear" w:color="auto" w:fill="FFFFFF"/>
            <w:lang w:eastAsia="zh-CN"/>
          </w:rPr>
          <w:t xml:space="preserve">global navigation satellite </w:t>
        </w:r>
        <w:r w:rsidRPr="00C27C42">
          <w:rPr>
            <w:shd w:val="clear" w:color="auto" w:fill="FFFFFF"/>
            <w:lang w:eastAsia="zh-CN"/>
          </w:rPr>
          <w:t xml:space="preserve">systems </w:t>
        </w:r>
        <w:r>
          <w:rPr>
            <w:shd w:val="clear" w:color="auto" w:fill="FFFFFF"/>
            <w:lang w:eastAsia="zh-CN"/>
          </w:rPr>
          <w:t xml:space="preserve">operating </w:t>
        </w:r>
        <w:r w:rsidRPr="00C27C42">
          <w:rPr>
            <w:shd w:val="clear" w:color="auto" w:fill="FFFFFF"/>
            <w:lang w:eastAsia="zh-CN"/>
          </w:rPr>
          <w:t xml:space="preserve">in the </w:t>
        </w:r>
        <w:r>
          <w:rPr>
            <w:shd w:val="clear" w:color="auto" w:fill="FFFFFF"/>
            <w:lang w:eastAsia="zh-CN"/>
          </w:rPr>
          <w:t xml:space="preserve">frequency </w:t>
        </w:r>
        <w:r w:rsidRPr="00C27C42">
          <w:rPr>
            <w:shd w:val="clear" w:color="auto" w:fill="FFFFFF"/>
            <w:lang w:eastAsia="zh-CN"/>
          </w:rPr>
          <w:t>bands 1 164-1 215 MHz and 1 559-</w:t>
        </w:r>
        <w:r w:rsidRPr="005453CD">
          <w:rPr>
            <w:shd w:val="clear" w:color="auto" w:fill="FFFFFF"/>
            <w:lang w:eastAsia="zh-CN"/>
          </w:rPr>
          <w:t>1 610 MHz, and</w:t>
        </w:r>
        <w:r>
          <w:rPr>
            <w:shd w:val="clear" w:color="auto" w:fill="FFFFFF"/>
            <w:lang w:eastAsia="zh-CN"/>
          </w:rPr>
          <w:t>;</w:t>
        </w:r>
      </w:ins>
    </w:p>
    <w:p w14:paraId="4065E272" w14:textId="77777777" w:rsidR="00655B2B" w:rsidRPr="005453CD" w:rsidRDefault="00655B2B" w:rsidP="00655B2B">
      <w:pPr>
        <w:pStyle w:val="enumlev1"/>
        <w:rPr>
          <w:ins w:id="162" w:author="FAA" w:date="2022-09-28T16:27:00Z"/>
          <w:shd w:val="clear" w:color="auto" w:fill="FFFFFF"/>
          <w:lang w:eastAsia="zh-CN"/>
        </w:rPr>
      </w:pPr>
      <w:ins w:id="163" w:author="FAA" w:date="2022-09-28T16:27:00Z">
        <w:r w:rsidRPr="005453CD">
          <w:rPr>
            <w:shd w:val="clear" w:color="auto" w:fill="FFFFFF"/>
            <w:lang w:eastAsia="zh-CN"/>
          </w:rPr>
          <w:t>g)</w:t>
        </w:r>
        <w:r w:rsidRPr="005453CD">
          <w:rPr>
            <w:shd w:val="clear" w:color="auto" w:fill="FFFFFF"/>
            <w:lang w:eastAsia="zh-CN"/>
          </w:rPr>
          <w:tab/>
          <w:t>Space operation service for TT&amp;C.</w:t>
        </w:r>
      </w:ins>
    </w:p>
    <w:p w14:paraId="650959E7" w14:textId="3F7CDCD7" w:rsidR="00B63944" w:rsidRPr="00C17A9A" w:rsidDel="00655B2B" w:rsidRDefault="00B63944" w:rsidP="00B63944">
      <w:pPr>
        <w:jc w:val="both"/>
        <w:rPr>
          <w:del w:id="164" w:author="FAA" w:date="2022-09-28T16:27:00Z"/>
          <w:shd w:val="clear" w:color="auto" w:fill="FFFFFF"/>
          <w:lang w:eastAsia="zh-CN"/>
        </w:rPr>
      </w:pPr>
      <w:del w:id="165" w:author="FAA" w:date="2022-09-28T16:27:00Z">
        <w:r w:rsidRPr="00C17A9A" w:rsidDel="00655B2B">
          <w:rPr>
            <w:shd w:val="clear" w:color="auto" w:fill="FFFFFF"/>
            <w:lang w:eastAsia="zh-CN"/>
          </w:rPr>
          <w:lastRenderedPageBreak/>
          <w:delText xml:space="preserve">Radio stations operating </w:delText>
        </w:r>
      </w:del>
      <w:del w:id="166" w:author="FAA" w:date="2022-09-28T16:12:00Z">
        <w:r w:rsidRPr="00C17A9A" w:rsidDel="00253231">
          <w:rPr>
            <w:shd w:val="clear" w:color="auto" w:fill="FFFFFF"/>
            <w:lang w:eastAsia="zh-CN"/>
          </w:rPr>
          <w:delText>onboard</w:delText>
        </w:r>
      </w:del>
      <w:del w:id="167" w:author="FAA" w:date="2022-09-28T16:27:00Z">
        <w:r w:rsidRPr="00C17A9A" w:rsidDel="00655B2B">
          <w:rPr>
            <w:shd w:val="clear" w:color="auto" w:fill="FFFFFF"/>
            <w:lang w:eastAsia="zh-CN"/>
          </w:rPr>
          <w:delText xml:space="preserve"> suborbital vehicles are expected to operate in frequency bands currently allocated for certain terrestrial and space services, while not changing the interference environment for the sharing and compatibility studies, and conditions for coexistence with existing applications of the same service and on other radiocommunication services</w:delText>
        </w:r>
        <w:r w:rsidDel="00655B2B">
          <w:rPr>
            <w:shd w:val="clear" w:color="auto" w:fill="FFFFFF"/>
            <w:lang w:eastAsia="zh-CN"/>
          </w:rPr>
          <w:delText xml:space="preserve">, </w:delText>
        </w:r>
        <w:r w:rsidRPr="004960E3" w:rsidDel="00655B2B">
          <w:rPr>
            <w:shd w:val="clear" w:color="auto" w:fill="FFFFFF"/>
            <w:lang w:eastAsia="zh-CN"/>
          </w:rPr>
          <w:delText>i.e., they shall not impose any new constraints on applications of the same service and other radiocommunication services that are allocated on a primary basis.</w:delText>
        </w:r>
        <w:r w:rsidRPr="00C17A9A" w:rsidDel="00655B2B">
          <w:rPr>
            <w:shd w:val="clear" w:color="auto" w:fill="FFFFFF"/>
            <w:lang w:eastAsia="zh-CN"/>
          </w:rPr>
          <w:delText xml:space="preserve"> </w:delText>
        </w:r>
      </w:del>
    </w:p>
    <w:p w14:paraId="32CAF0B9" w14:textId="6833D0A4" w:rsidR="00B63944" w:rsidRPr="00C17A9A" w:rsidDel="00655B2B" w:rsidRDefault="00B63944" w:rsidP="00B63944">
      <w:pPr>
        <w:jc w:val="both"/>
        <w:rPr>
          <w:del w:id="168" w:author="FAA" w:date="2022-09-28T16:27:00Z"/>
          <w:color w:val="222222"/>
          <w:shd w:val="clear" w:color="auto" w:fill="FFFFFF"/>
        </w:rPr>
      </w:pPr>
      <w:del w:id="169" w:author="FAA" w:date="2022-09-28T16:27:00Z">
        <w:r w:rsidRPr="00C17A9A" w:rsidDel="00655B2B">
          <w:rPr>
            <w:color w:val="222222"/>
            <w:shd w:val="clear" w:color="auto" w:fill="FFFFFF"/>
          </w:rPr>
          <w:delText>The suborbital vehicle may be physically located within the major portion of Earth’s atmosphere or in space for a brief period of time.  Referring to the definitions of </w:delText>
        </w:r>
        <w:r w:rsidRPr="00C17A9A" w:rsidDel="00655B2B">
          <w:rPr>
            <w:i/>
            <w:iCs/>
            <w:color w:val="222222"/>
            <w:shd w:val="clear" w:color="auto" w:fill="FFFFFF"/>
          </w:rPr>
          <w:delText>terrestrial stations</w:delText>
        </w:r>
        <w:r w:rsidRPr="00C17A9A" w:rsidDel="00655B2B">
          <w:rPr>
            <w:color w:val="222222"/>
            <w:shd w:val="clear" w:color="auto" w:fill="FFFFFF"/>
          </w:rPr>
          <w:delText> in RR No. </w:delText>
        </w:r>
        <w:r w:rsidRPr="00C17A9A" w:rsidDel="00655B2B">
          <w:rPr>
            <w:b/>
            <w:bCs/>
            <w:color w:val="222222"/>
            <w:shd w:val="clear" w:color="auto" w:fill="FFFFFF"/>
          </w:rPr>
          <w:delText>1.62</w:delText>
        </w:r>
        <w:r w:rsidRPr="00C17A9A" w:rsidDel="00655B2B">
          <w:rPr>
            <w:color w:val="222222"/>
            <w:shd w:val="clear" w:color="auto" w:fill="FFFFFF"/>
          </w:rPr>
          <w:delText>, </w:delText>
        </w:r>
        <w:r w:rsidRPr="00C17A9A" w:rsidDel="00655B2B">
          <w:rPr>
            <w:i/>
            <w:iCs/>
            <w:color w:val="222222"/>
            <w:shd w:val="clear" w:color="auto" w:fill="FFFFFF"/>
          </w:rPr>
          <w:delText>earth stations</w:delText>
        </w:r>
        <w:r w:rsidRPr="00C17A9A" w:rsidDel="00655B2B">
          <w:rPr>
            <w:color w:val="222222"/>
            <w:shd w:val="clear" w:color="auto" w:fill="FFFFFF"/>
          </w:rPr>
          <w:delText> in RR No. </w:delText>
        </w:r>
        <w:r w:rsidRPr="00C17A9A" w:rsidDel="00655B2B">
          <w:rPr>
            <w:b/>
            <w:bCs/>
            <w:color w:val="222222"/>
            <w:shd w:val="clear" w:color="auto" w:fill="FFFFFF"/>
          </w:rPr>
          <w:delText>1.63</w:delText>
        </w:r>
        <w:r w:rsidRPr="00C17A9A" w:rsidDel="00655B2B">
          <w:rPr>
            <w:color w:val="222222"/>
            <w:shd w:val="clear" w:color="auto" w:fill="FFFFFF"/>
          </w:rPr>
          <w:delText>, and </w:delText>
        </w:r>
        <w:r w:rsidRPr="00C17A9A" w:rsidDel="00655B2B">
          <w:rPr>
            <w:i/>
            <w:iCs/>
            <w:color w:val="222222"/>
            <w:shd w:val="clear" w:color="auto" w:fill="FFFFFF"/>
          </w:rPr>
          <w:delText>space stations</w:delText>
        </w:r>
        <w:r w:rsidRPr="00C17A9A" w:rsidDel="00655B2B">
          <w:rPr>
            <w:color w:val="222222"/>
            <w:shd w:val="clear" w:color="auto" w:fill="FFFFFF"/>
          </w:rPr>
          <w:delText> in RR No. </w:delText>
        </w:r>
        <w:r w:rsidRPr="00C17A9A" w:rsidDel="00655B2B">
          <w:rPr>
            <w:b/>
            <w:bCs/>
            <w:color w:val="222222"/>
            <w:shd w:val="clear" w:color="auto" w:fill="FFFFFF"/>
          </w:rPr>
          <w:delText>1.64</w:delText>
        </w:r>
        <w:r w:rsidRPr="00C17A9A" w:rsidDel="00655B2B">
          <w:rPr>
            <w:color w:val="222222"/>
            <w:shd w:val="clear" w:color="auto" w:fill="FFFFFF"/>
          </w:rPr>
          <w:delText>, it can be seen that a station on a suborbital vehicle would meet the definition of its associated station type in different parts of the flight. This leads to a difficulty for the stations on the suborbital vehicle which operate as terrestrial and/or Earth stations. Indeed, contrary to space stations (see RR Article </w:delText>
        </w:r>
        <w:r w:rsidRPr="00C17A9A" w:rsidDel="00655B2B">
          <w:rPr>
            <w:b/>
            <w:bCs/>
            <w:color w:val="222222"/>
            <w:shd w:val="clear" w:color="auto" w:fill="FFFFFF"/>
          </w:rPr>
          <w:delText>1.64</w:delText>
        </w:r>
        <w:r w:rsidRPr="00C17A9A" w:rsidDel="00655B2B">
          <w:rPr>
            <w:color w:val="222222"/>
            <w:shd w:val="clear" w:color="auto" w:fill="FFFFFF"/>
          </w:rPr>
          <w:delText>) for which the intention “to go beyond, or has been beyond, the major portion of the Earth's atmosphere” allow their use in all phases of a suborbital flight with a part occurring in space, the terrestrial and Earth stations would have to remain in the major part of the Earth’s atmosphere to comply with the Radio Regulations.</w:delText>
        </w:r>
      </w:del>
    </w:p>
    <w:p w14:paraId="2E81C213" w14:textId="5962D601" w:rsidR="00B63944" w:rsidRPr="00C17A9A" w:rsidDel="00195461" w:rsidRDefault="00B63944" w:rsidP="00B63944">
      <w:pPr>
        <w:jc w:val="both"/>
        <w:rPr>
          <w:del w:id="170" w:author="FAA" w:date="2022-09-28T16:20:00Z"/>
          <w:shd w:val="clear" w:color="auto" w:fill="FFFFFF"/>
          <w:lang w:eastAsia="zh-CN"/>
        </w:rPr>
      </w:pPr>
      <w:del w:id="171" w:author="FAA" w:date="2022-09-28T16:20:00Z">
        <w:r w:rsidRPr="00C17A9A" w:rsidDel="00195461">
          <w:rPr>
            <w:shd w:val="clear" w:color="auto" w:fill="FFFFFF"/>
            <w:lang w:eastAsia="zh-CN"/>
          </w:rPr>
          <w:delText>When a station on</w:delText>
        </w:r>
      </w:del>
      <w:del w:id="172" w:author="FAA" w:date="2022-09-28T16:12:00Z">
        <w:r w:rsidRPr="00C17A9A" w:rsidDel="00253231">
          <w:rPr>
            <w:shd w:val="clear" w:color="auto" w:fill="FFFFFF"/>
            <w:lang w:eastAsia="zh-CN"/>
          </w:rPr>
          <w:delText xml:space="preserve"> </w:delText>
        </w:r>
      </w:del>
      <w:del w:id="173" w:author="FAA" w:date="2022-09-28T16:20:00Z">
        <w:r w:rsidRPr="00C17A9A" w:rsidDel="00195461">
          <w:rPr>
            <w:shd w:val="clear" w:color="auto" w:fill="FFFFFF"/>
            <w:lang w:eastAsia="zh-CN"/>
          </w:rPr>
          <w:delText>board suborbital vehicle is in space then this station has to be considered</w:delText>
        </w:r>
      </w:del>
      <w:del w:id="174" w:author="FAA" w:date="2022-09-28T16:15:00Z">
        <w:r w:rsidRPr="00C17A9A" w:rsidDel="00253231">
          <w:rPr>
            <w:shd w:val="clear" w:color="auto" w:fill="FFFFFF"/>
            <w:lang w:eastAsia="zh-CN"/>
          </w:rPr>
          <w:delText xml:space="preserve"> as</w:delText>
        </w:r>
      </w:del>
      <w:del w:id="175" w:author="FAA" w:date="2022-09-28T16:20:00Z">
        <w:r w:rsidRPr="00C17A9A" w:rsidDel="00195461">
          <w:rPr>
            <w:shd w:val="clear" w:color="auto" w:fill="FFFFFF"/>
            <w:lang w:eastAsia="zh-CN"/>
          </w:rPr>
          <w:delText xml:space="preserve"> a </w:delText>
        </w:r>
        <w:r w:rsidRPr="00C17A9A" w:rsidDel="00195461">
          <w:rPr>
            <w:i/>
            <w:shd w:val="clear" w:color="auto" w:fill="FFFFFF"/>
            <w:lang w:eastAsia="zh-CN"/>
          </w:rPr>
          <w:delText>space station</w:delText>
        </w:r>
      </w:del>
      <w:del w:id="176" w:author="FAA" w:date="2022-09-28T16:13:00Z">
        <w:r w:rsidRPr="00C17A9A" w:rsidDel="00253231">
          <w:rPr>
            <w:shd w:val="clear" w:color="auto" w:fill="FFFFFF"/>
            <w:lang w:eastAsia="zh-CN"/>
          </w:rPr>
          <w:delText>.</w:delText>
        </w:r>
      </w:del>
      <w:del w:id="177" w:author="FAA" w:date="2022-09-28T16:20:00Z">
        <w:r w:rsidRPr="00C17A9A" w:rsidDel="00195461">
          <w:rPr>
            <w:shd w:val="clear" w:color="auto" w:fill="FFFFFF"/>
            <w:lang w:eastAsia="zh-CN"/>
          </w:rPr>
          <w:delText xml:space="preserve"> using</w:delText>
        </w:r>
      </w:del>
      <w:del w:id="178" w:author="FAA" w:date="2022-09-28T16:15:00Z">
        <w:r w:rsidRPr="00C17A9A" w:rsidDel="00253231">
          <w:rPr>
            <w:shd w:val="clear" w:color="auto" w:fill="FFFFFF"/>
            <w:lang w:eastAsia="zh-CN"/>
          </w:rPr>
          <w:delText xml:space="preserve"> of</w:delText>
        </w:r>
      </w:del>
      <w:del w:id="179" w:author="FAA" w:date="2022-09-28T16:16:00Z">
        <w:r w:rsidRPr="00C17A9A" w:rsidDel="00253231">
          <w:rPr>
            <w:shd w:val="clear" w:color="auto" w:fill="FFFFFF"/>
            <w:lang w:eastAsia="zh-CN"/>
          </w:rPr>
          <w:delText xml:space="preserve"> space-t</w:delText>
        </w:r>
      </w:del>
      <w:del w:id="180" w:author="FAA" w:date="2022-09-28T16:15:00Z">
        <w:r w:rsidRPr="00C17A9A" w:rsidDel="00253231">
          <w:rPr>
            <w:shd w:val="clear" w:color="auto" w:fill="FFFFFF"/>
            <w:lang w:eastAsia="zh-CN"/>
          </w:rPr>
          <w:delText>o-space, space-to-Earth or Earth-to-space directions of</w:delText>
        </w:r>
      </w:del>
      <w:del w:id="181" w:author="FAA" w:date="2022-09-28T16:20:00Z">
        <w:r w:rsidRPr="00C17A9A" w:rsidDel="00195461">
          <w:rPr>
            <w:shd w:val="clear" w:color="auto" w:fill="FFFFFF"/>
            <w:lang w:eastAsia="zh-CN"/>
          </w:rPr>
          <w:delText xml:space="preserve"> an appropriate space service allocation. However, the relevant space service allocation</w:delText>
        </w:r>
      </w:del>
      <w:del w:id="182" w:author="FAA" w:date="2022-09-28T16:16:00Z">
        <w:r w:rsidRPr="00C17A9A" w:rsidDel="00195461">
          <w:rPr>
            <w:shd w:val="clear" w:color="auto" w:fill="FFFFFF"/>
            <w:lang w:eastAsia="zh-CN"/>
          </w:rPr>
          <w:delText xml:space="preserve"> and directions of the space services</w:delText>
        </w:r>
      </w:del>
      <w:del w:id="183" w:author="FAA" w:date="2022-09-28T16:20:00Z">
        <w:r w:rsidRPr="00C17A9A" w:rsidDel="00195461">
          <w:rPr>
            <w:shd w:val="clear" w:color="auto" w:fill="FFFFFF"/>
            <w:lang w:eastAsia="zh-CN"/>
          </w:rPr>
          <w:delText xml:space="preserve"> to be used for suborbital vehicles do not always exist in the current Table of Frequency Allocations. In such case, completing the Table of Frequency Allocations with relevant space services or direction of the space services when appropriate, would be the solution offering the possibility to consider the status of the station aboard suborbital vehicle as a space station. However, the </w:delText>
        </w:r>
        <w:r w:rsidRPr="00C17A9A" w:rsidDel="00195461">
          <w:rPr>
            <w:i/>
            <w:shd w:val="clear" w:color="auto" w:fill="FFFFFF"/>
            <w:lang w:eastAsia="zh-CN"/>
          </w:rPr>
          <w:delText xml:space="preserve">resolves </w:delText>
        </w:r>
        <w:r w:rsidRPr="00C17A9A" w:rsidDel="00195461">
          <w:rPr>
            <w:iCs/>
            <w:shd w:val="clear" w:color="auto" w:fill="FFFFFF"/>
            <w:lang w:eastAsia="zh-CN"/>
          </w:rPr>
          <w:delText>2</w:delText>
        </w:r>
        <w:r w:rsidRPr="00C17A9A" w:rsidDel="00195461">
          <w:rPr>
            <w:shd w:val="clear" w:color="auto" w:fill="FFFFFF"/>
            <w:lang w:eastAsia="zh-CN"/>
          </w:rPr>
          <w:delText xml:space="preserve"> of Resolution</w:delText>
        </w:r>
        <w:r w:rsidDel="00195461">
          <w:rPr>
            <w:shd w:val="clear" w:color="auto" w:fill="FFFFFF"/>
            <w:lang w:eastAsia="zh-CN"/>
          </w:rPr>
          <w:delText> </w:delText>
        </w:r>
        <w:r w:rsidRPr="00C17A9A" w:rsidDel="00195461">
          <w:rPr>
            <w:b/>
            <w:shd w:val="clear" w:color="auto" w:fill="FFFFFF"/>
            <w:lang w:eastAsia="zh-CN"/>
          </w:rPr>
          <w:delText>772 (WRC-19)</w:delText>
        </w:r>
        <w:r w:rsidRPr="00C17A9A" w:rsidDel="00195461">
          <w:rPr>
            <w:shd w:val="clear" w:color="auto" w:fill="FFFFFF"/>
            <w:lang w:eastAsia="zh-CN"/>
          </w:rPr>
          <w:delText xml:space="preserve"> states “excluding any new allocations or changes to the existing allocations in Article </w:delText>
        </w:r>
        <w:r w:rsidRPr="00C17A9A" w:rsidDel="00195461">
          <w:rPr>
            <w:b/>
            <w:bCs/>
            <w:shd w:val="clear" w:color="auto" w:fill="FFFFFF"/>
            <w:lang w:eastAsia="zh-CN"/>
          </w:rPr>
          <w:delText>5</w:delText>
        </w:r>
        <w:r w:rsidRPr="00C17A9A" w:rsidDel="00195461">
          <w:rPr>
            <w:shd w:val="clear" w:color="auto" w:fill="FFFFFF"/>
            <w:lang w:eastAsia="zh-CN"/>
          </w:rPr>
          <w:delText>”.</w:delText>
        </w:r>
      </w:del>
    </w:p>
    <w:p w14:paraId="42FF16B6" w14:textId="355F9832" w:rsidR="00B63944" w:rsidRPr="00C17A9A" w:rsidDel="00655B2B" w:rsidRDefault="00B63944" w:rsidP="00B63944">
      <w:pPr>
        <w:jc w:val="both"/>
        <w:rPr>
          <w:del w:id="184" w:author="FAA" w:date="2022-09-28T16:27:00Z"/>
        </w:rPr>
      </w:pPr>
      <w:del w:id="185" w:author="FAA" w:date="2022-09-28T16:27:00Z">
        <w:r w:rsidRPr="00C17A9A" w:rsidDel="00655B2B">
          <w:delText xml:space="preserve">Further, a </w:delText>
        </w:r>
        <w:r w:rsidRPr="00C17A9A" w:rsidDel="00655B2B">
          <w:rPr>
            <w:i/>
            <w:iCs/>
          </w:rPr>
          <w:delText>terrestrial station</w:delText>
        </w:r>
        <w:r w:rsidRPr="00C17A9A" w:rsidDel="00655B2B">
          <w:delText xml:space="preserve"> is defined as, “a station effecting </w:delText>
        </w:r>
        <w:r w:rsidRPr="00C17A9A" w:rsidDel="00655B2B">
          <w:rPr>
            <w:i/>
            <w:iCs/>
          </w:rPr>
          <w:delText>terrestrial radiocommunication,</w:delText>
        </w:r>
        <w:r w:rsidRPr="00C17A9A" w:rsidDel="00655B2B">
          <w:delText xml:space="preserve">” which is a station effecting (see RR No. </w:delText>
        </w:r>
        <w:r w:rsidRPr="00C17A9A" w:rsidDel="00655B2B">
          <w:rPr>
            <w:b/>
            <w:bCs/>
          </w:rPr>
          <w:delText xml:space="preserve">1.7, </w:delText>
        </w:r>
        <w:r w:rsidRPr="00C17A9A" w:rsidDel="00655B2B">
          <w:delText xml:space="preserve">RR No. </w:delText>
        </w:r>
        <w:r w:rsidRPr="00C17A9A" w:rsidDel="00655B2B">
          <w:rPr>
            <w:b/>
            <w:bCs/>
          </w:rPr>
          <w:delText xml:space="preserve">1.8 </w:delText>
        </w:r>
        <w:r w:rsidRPr="00C17A9A" w:rsidDel="00655B2B">
          <w:delText xml:space="preserve">and RR No. </w:delText>
        </w:r>
        <w:r w:rsidRPr="00C17A9A" w:rsidDel="00655B2B">
          <w:rPr>
            <w:b/>
            <w:bCs/>
          </w:rPr>
          <w:delText>1.62)</w:delText>
        </w:r>
        <w:r w:rsidRPr="00C17A9A" w:rsidDel="00655B2B">
          <w:delText xml:space="preserve"> “any radiocommunication other than </w:delText>
        </w:r>
        <w:r w:rsidRPr="00C17A9A" w:rsidDel="00655B2B">
          <w:rPr>
            <w:i/>
            <w:iCs/>
          </w:rPr>
          <w:delText>space radiocommunication</w:delText>
        </w:r>
        <w:r w:rsidRPr="00C17A9A" w:rsidDel="00655B2B">
          <w:delText xml:space="preserve"> or </w:delText>
        </w:r>
        <w:r w:rsidRPr="00C17A9A" w:rsidDel="00655B2B">
          <w:rPr>
            <w:i/>
            <w:iCs/>
          </w:rPr>
          <w:delText>radio astronomy</w:delText>
        </w:r>
        <w:r w:rsidRPr="00C17A9A" w:rsidDel="00655B2B">
          <w:delText>.” As per RR No.</w:delText>
        </w:r>
        <w:r w:rsidDel="00655B2B">
          <w:delText> </w:delText>
        </w:r>
        <w:r w:rsidRPr="00C17A9A" w:rsidDel="00655B2B">
          <w:rPr>
            <w:b/>
            <w:bCs/>
          </w:rPr>
          <w:delText>1.61</w:delText>
        </w:r>
        <w:r w:rsidRPr="00C17A9A" w:rsidDel="00655B2B">
          <w:delText xml:space="preserve">, each station shall be classified by the service in which it operates permanently or temporarily. As per RR No. </w:delText>
        </w:r>
        <w:r w:rsidRPr="00C17A9A" w:rsidDel="00655B2B">
          <w:rPr>
            <w:b/>
          </w:rPr>
          <w:delText>1.64</w:delText>
        </w:r>
        <w:r w:rsidRPr="00C17A9A" w:rsidDel="00655B2B">
          <w:delText>, a station located on a suborbital vehicle which is beyond, is intended to go beyond, or has been beyond, the major portion of the Earth's atmosphere, has to be considered as a space station.</w:delText>
        </w:r>
      </w:del>
    </w:p>
    <w:p w14:paraId="4F172CB7" w14:textId="5C8CA30C" w:rsidR="00B63944" w:rsidRPr="00C17A9A" w:rsidDel="00655B2B" w:rsidRDefault="00B63944" w:rsidP="00B63944">
      <w:pPr>
        <w:jc w:val="both"/>
        <w:rPr>
          <w:del w:id="186" w:author="FAA" w:date="2022-09-28T16:27:00Z"/>
        </w:rPr>
      </w:pPr>
      <w:del w:id="187" w:author="FAA" w:date="2022-09-28T16:27:00Z">
        <w:r w:rsidRPr="00C17A9A" w:rsidDel="00655B2B">
          <w:delText>Studies found in Report ITU-R M.2477 show</w:delText>
        </w:r>
        <w:r w:rsidRPr="00C17A9A" w:rsidDel="00655B2B">
          <w:rPr>
            <w:shd w:val="clear" w:color="auto" w:fill="FFFFFF"/>
            <w:lang w:eastAsia="zh-CN"/>
          </w:rPr>
          <w:delText xml:space="preserve"> that some suborbital vehicle operations may require making unavailable large areas of international and national airspace during their transition to and from space.  This results in airspace disruptions, extra travel time, re-routing flight paths, additional aircraft fuel consumption, etc. The studies also show </w:delText>
        </w:r>
        <w:r w:rsidRPr="00C17A9A" w:rsidDel="00655B2B">
          <w:delText xml:space="preserve">the technical capability of some current aircraft avionics systems to be operated onboard suborbital vehicles, to facilitate the safe integration of </w:delText>
        </w:r>
        <w:r w:rsidRPr="00C17A9A" w:rsidDel="00655B2B">
          <w:rPr>
            <w:shd w:val="clear" w:color="auto" w:fill="FFFFFF"/>
            <w:lang w:eastAsia="zh-CN"/>
          </w:rPr>
          <w:delText>suborbital vehicles into the same airspace as conventional aircraft during their transition to and from space in order to minimize the airspace disruption. The report also identified several existing radiocommunications services that are envisaged for use by stations onboard suborbital vehicles</w:delText>
        </w:r>
      </w:del>
    </w:p>
    <w:p w14:paraId="471B5833" w14:textId="77777777" w:rsidR="00B63944" w:rsidRPr="00477FB1" w:rsidRDefault="00B63944" w:rsidP="00B63944">
      <w:pPr>
        <w:pStyle w:val="Heading1"/>
      </w:pPr>
      <w:r>
        <w:t>5</w:t>
      </w:r>
      <w:r w:rsidRPr="00477FB1">
        <w:tab/>
        <w:t>Functional and spectrum needs for communications between stations on-board sub</w:t>
      </w:r>
      <w:r w:rsidRPr="00477FB1">
        <w:noBreakHyphen/>
        <w:t>orbital vehicles and terrestrial/space stations</w:t>
      </w:r>
    </w:p>
    <w:p w14:paraId="7F136FB2" w14:textId="77777777" w:rsidR="00B63944" w:rsidRPr="00477FB1" w:rsidRDefault="00B63944" w:rsidP="00B63944">
      <w:pPr>
        <w:pStyle w:val="Heading2"/>
      </w:pPr>
      <w:r>
        <w:t>5</w:t>
      </w:r>
      <w:r w:rsidRPr="00477FB1">
        <w:t>.1</w:t>
      </w:r>
      <w:r w:rsidRPr="00477FB1">
        <w:tab/>
        <w:t>Radiocommunication functional needs</w:t>
      </w:r>
    </w:p>
    <w:p w14:paraId="27B0F155" w14:textId="77777777" w:rsidR="00B63944" w:rsidRPr="00477FB1" w:rsidRDefault="00B63944" w:rsidP="00B63944">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voice/data communications, navigation, surveillance</w:t>
      </w:r>
      <w:r w:rsidRPr="004960E3">
        <w:t>, and</w:t>
      </w:r>
      <w:r w:rsidRPr="00477FB1">
        <w:t xml:space="preserve"> </w:t>
      </w:r>
      <w:r>
        <w:t>t</w:t>
      </w:r>
      <w:r w:rsidRPr="00477FB1">
        <w:t xml:space="preserve">elemetry, </w:t>
      </w:r>
      <w:r>
        <w:t>t</w:t>
      </w:r>
      <w:r w:rsidRPr="00477FB1">
        <w:t xml:space="preserve">racking &amp; </w:t>
      </w:r>
      <w:r>
        <w:t>t</w:t>
      </w:r>
      <w:r w:rsidRPr="00477FB1">
        <w:t>elecommand (TT&amp;C).</w:t>
      </w:r>
    </w:p>
    <w:p w14:paraId="4A27127C" w14:textId="77777777" w:rsidR="00B63944" w:rsidRPr="00477FB1" w:rsidRDefault="00B63944" w:rsidP="00B63944">
      <w:pPr>
        <w:pStyle w:val="Heading3"/>
      </w:pPr>
      <w:r>
        <w:lastRenderedPageBreak/>
        <w:t>5</w:t>
      </w:r>
      <w:r w:rsidRPr="00477FB1">
        <w:t>.1.1</w:t>
      </w:r>
      <w:r w:rsidRPr="00477FB1">
        <w:tab/>
        <w:t xml:space="preserve">Telemetry, tracking and command </w:t>
      </w:r>
    </w:p>
    <w:p w14:paraId="57FCF942" w14:textId="77777777" w:rsidR="00B63944" w:rsidRPr="00477FB1" w:rsidDel="00C00240" w:rsidRDefault="00B63944" w:rsidP="00B63944">
      <w:pPr>
        <w:jc w:val="both"/>
      </w:pPr>
      <w:r w:rsidRPr="00477FB1" w:rsidDel="00C00240">
        <w:t xml:space="preserve">Telemetry, </w:t>
      </w:r>
      <w:r>
        <w:t>r</w:t>
      </w:r>
      <w:r w:rsidRPr="00477FB1" w:rsidDel="00C00240">
        <w:t>adio</w:t>
      </w:r>
      <w:r w:rsidRPr="00477FB1">
        <w:t xml:space="preserve"> </w:t>
      </w:r>
      <w:r w:rsidRPr="00477FB1" w:rsidDel="00C00240">
        <w:t xml:space="preserve">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high definition digital videos from multiple feeds carrying visual information about the vehicle status to ground terminals directly or through relay satellites or space stations. </w:t>
      </w:r>
    </w:p>
    <w:p w14:paraId="1EF34D7E" w14:textId="108C62A1" w:rsidR="00B63944" w:rsidRPr="00477FB1" w:rsidDel="00C00240" w:rsidRDefault="00B63944" w:rsidP="00B63944">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r>
        <w:rPr>
          <w:bCs/>
        </w:rPr>
        <w:t>R</w:t>
      </w:r>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r w:rsidRPr="00477FB1" w:rsidDel="00C00240">
        <w:rPr>
          <w:bCs/>
        </w:rPr>
        <w:t>to initiate, modify</w:t>
      </w:r>
      <w:ins w:id="188" w:author="USA" w:date="2022-08-25T01:16:00Z">
        <w:r w:rsidR="003E0AA6">
          <w:rPr>
            <w:bCs/>
          </w:rPr>
          <w:t>,</w:t>
        </w:r>
      </w:ins>
      <w:r w:rsidRPr="00477FB1" w:rsidDel="00C00240">
        <w:rPr>
          <w:bCs/>
        </w:rPr>
        <w:t xml:space="preserve"> or terminate functions of equipment on sub-orbital vehicles</w:t>
      </w:r>
      <w:r w:rsidRPr="00477FB1">
        <w:rPr>
          <w:bCs/>
        </w:rPr>
        <w:t>.</w:t>
      </w:r>
      <w:r w:rsidRPr="00477FB1" w:rsidDel="00C00240">
        <w:rPr>
          <w:bCs/>
        </w:rPr>
        <w:t xml:space="preserve"> </w:t>
      </w:r>
    </w:p>
    <w:p w14:paraId="76F09F8E" w14:textId="77777777" w:rsidR="00B63944" w:rsidRDefault="00B63944" w:rsidP="00B63944">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0826010D" w14:textId="7B5AC9B1" w:rsidR="00B63944" w:rsidRDefault="00B63944" w:rsidP="00B63944">
      <w:pPr>
        <w:jc w:val="both"/>
      </w:pPr>
      <w:del w:id="189" w:author="Nader Damavandi" w:date="2022-09-28T09:00:00Z">
        <w:r w:rsidRPr="00477FB1" w:rsidDel="00B81228">
          <w:rPr>
            <w:bCs/>
          </w:rPr>
          <w:delText xml:space="preserve">Like the communications link mentioned in section 4.1.2, </w:delText>
        </w:r>
        <w:r w:rsidRPr="00477FB1" w:rsidDel="00B81228">
          <w:delText xml:space="preserve">a </w:delText>
        </w:r>
      </w:del>
      <w:ins w:id="190" w:author="Nader Damavandi" w:date="2022-09-28T09:01:00Z">
        <w:r w:rsidR="00B81228">
          <w:t xml:space="preserve">A </w:t>
        </w:r>
      </w:ins>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350309F1" w14:textId="77777777" w:rsidR="00B63944" w:rsidRDefault="00B63944" w:rsidP="00B63944">
      <w:pPr>
        <w:pStyle w:val="Heading3"/>
      </w:pPr>
      <w:r>
        <w:t>5</w:t>
      </w:r>
      <w:r w:rsidRPr="00477FB1">
        <w:t>.1.2</w:t>
      </w:r>
      <w:r w:rsidRPr="00477FB1">
        <w:tab/>
        <w:t>Communications</w:t>
      </w:r>
    </w:p>
    <w:p w14:paraId="50A1418F" w14:textId="6A75D739" w:rsidR="00B63944" w:rsidRPr="00477FB1" w:rsidRDefault="00B63944" w:rsidP="00B63944">
      <w:pPr>
        <w:jc w:val="both"/>
      </w:pPr>
      <w:r w:rsidRPr="00477FB1">
        <w:t xml:space="preserve">It is expected that sub-orbital vehicles will establish and maintain communications with ground-based mission control centres during the full duration of flight through either direct communication </w:t>
      </w:r>
      <w:r w:rsidRPr="0009156A">
        <w:t>between the suborbital station and ground,</w:t>
      </w:r>
      <w:r>
        <w:t xml:space="preserve"> </w:t>
      </w:r>
      <w:r w:rsidRPr="00477FB1">
        <w:t>or through relay satellites or space stations. These communication links are like the communication</w:t>
      </w:r>
      <w:r>
        <w:t>s</w:t>
      </w:r>
      <w:r w:rsidRPr="00477FB1">
        <w:t xml:space="preserve"> commonly established by air</w:t>
      </w:r>
      <w:r>
        <w:t>craft</w:t>
      </w:r>
      <w:r w:rsidRPr="0009156A">
        <w:t xml:space="preserve">.  </w:t>
      </w:r>
      <w:r>
        <w:t xml:space="preserve">To </w:t>
      </w:r>
      <w:ins w:id="191" w:author="FAA" w:date="2022-09-28T16:29:00Z">
        <w:r w:rsidR="00655B2B">
          <w:t>integrate</w:t>
        </w:r>
      </w:ins>
      <w:del w:id="192" w:author="FAA" w:date="2022-09-28T16:29:00Z">
        <w:r w:rsidDel="00655B2B">
          <w:delText>operate and while</w:delText>
        </w:r>
      </w:del>
      <w:r w:rsidRPr="0009156A">
        <w:t xml:space="preserve"> </w:t>
      </w:r>
      <w:del w:id="193" w:author="FAA" w:date="2022-09-28T16:30:00Z">
        <w:r w:rsidRPr="0009156A" w:rsidDel="00655B2B">
          <w:delText xml:space="preserve">operating </w:delText>
        </w:r>
      </w:del>
      <w:r w:rsidRPr="0009156A">
        <w:t>in</w:t>
      </w:r>
      <w:ins w:id="194" w:author="FAA" w:date="2022-09-28T16:30:00Z">
        <w:r w:rsidR="00655B2B">
          <w:t>to</w:t>
        </w:r>
      </w:ins>
      <w:r w:rsidRPr="0009156A">
        <w:t xml:space="preserve"> </w:t>
      </w:r>
      <w:r>
        <w:t>airspace used by</w:t>
      </w:r>
      <w:r w:rsidRPr="0009156A">
        <w:t xml:space="preserve"> conventional aircraft, suborbital vehicles are expected to use the</w:t>
      </w:r>
      <w:r w:rsidRPr="00477FB1">
        <w:t xml:space="preserve"> </w:t>
      </w:r>
      <w:r>
        <w:t xml:space="preserve">same </w:t>
      </w:r>
      <w:r w:rsidRPr="00477FB1">
        <w:t xml:space="preserve">internationally standardized </w:t>
      </w:r>
      <w:r>
        <w:t xml:space="preserve">aviation safety </w:t>
      </w:r>
      <w:r w:rsidRPr="00477FB1">
        <w:t>systems</w:t>
      </w:r>
      <w:ins w:id="195" w:author="FAA" w:date="2022-09-28T16:30:00Z">
        <w:r w:rsidR="00655B2B">
          <w:t xml:space="preserve"> available to conventional aircraft </w:t>
        </w:r>
      </w:ins>
      <w:del w:id="196" w:author="FAA" w:date="2022-09-28T16:30:00Z">
        <w:r w:rsidDel="00655B2B">
          <w:delText xml:space="preserve"> (satellite and terrestrial)</w:delText>
        </w:r>
      </w:del>
      <w:r>
        <w:t>. P</w:t>
      </w:r>
      <w:r w:rsidRPr="00917529">
        <w:t>assenger communications which may, for example, be for entertainment purposes would not be considered safety of life.</w:t>
      </w:r>
    </w:p>
    <w:p w14:paraId="555CF113" w14:textId="20A3B9A7" w:rsidR="00B63944" w:rsidRPr="00814909" w:rsidDel="00655B2B" w:rsidRDefault="00B63944" w:rsidP="00B63944">
      <w:pPr>
        <w:jc w:val="both"/>
        <w:rPr>
          <w:del w:id="197" w:author="FAA" w:date="2022-09-28T16:31:00Z"/>
        </w:rPr>
      </w:pPr>
      <w:del w:id="198" w:author="FAA" w:date="2022-09-28T16:31:00Z">
        <w:r w:rsidRPr="00477FB1" w:rsidDel="00655B2B">
          <w:delText>An important aspect of sub-orbital vehicle communication requirements is the desire to maintain the link throughout various phases of flight</w:delText>
        </w:r>
        <w:r w:rsidDel="00655B2B">
          <w:delText xml:space="preserve">. </w:delText>
        </w:r>
        <w:r w:rsidRPr="00814909" w:rsidDel="00655B2B">
          <w:delText>Therefore</w:delText>
        </w:r>
        <w:r w:rsidDel="00655B2B">
          <w:delText>,</w:delText>
        </w:r>
        <w:r w:rsidRPr="00814909" w:rsidDel="00655B2B">
          <w:delText xml:space="preserve"> consideration</w:delText>
        </w:r>
        <w:r w:rsidDel="00655B2B">
          <w:delText>s</w:delText>
        </w:r>
        <w:r w:rsidRPr="00814909" w:rsidDel="00655B2B">
          <w:delText xml:space="preserve"> would have to be given to:</w:delText>
        </w:r>
      </w:del>
    </w:p>
    <w:p w14:paraId="699955D8" w14:textId="520A2264" w:rsidR="00B63944" w:rsidDel="00655B2B" w:rsidRDefault="00B63944" w:rsidP="00B63944">
      <w:pPr>
        <w:pStyle w:val="enumlev1"/>
        <w:jc w:val="both"/>
        <w:rPr>
          <w:del w:id="199" w:author="FAA" w:date="2022-09-28T16:31:00Z"/>
        </w:rPr>
      </w:pPr>
      <w:del w:id="200" w:author="FAA" w:date="2022-09-28T16:31:00Z">
        <w:r w:rsidDel="00655B2B">
          <w:delText>–</w:delText>
        </w:r>
        <w:r w:rsidDel="00655B2B">
          <w:tab/>
        </w:r>
        <w:r w:rsidRPr="00477FB1" w:rsidDel="00655B2B">
          <w:delText xml:space="preserve">atmospheric </w:delText>
        </w:r>
        <w:r w:rsidRPr="00814909" w:rsidDel="00655B2B">
          <w:delText xml:space="preserve">effects during </w:delText>
        </w:r>
        <w:r w:rsidRPr="00477FB1" w:rsidDel="00655B2B">
          <w:delText>re-entry where radio communication with the vehicle experiences significant attenuation due to plasma effects caused by extreme heating and ionization of air around the vehicle;</w:delText>
        </w:r>
      </w:del>
    </w:p>
    <w:p w14:paraId="3A7F278B" w14:textId="3561A17A" w:rsidR="00B63944" w:rsidDel="00655B2B" w:rsidRDefault="00B63944" w:rsidP="00B63944">
      <w:pPr>
        <w:pStyle w:val="enumlev1"/>
        <w:jc w:val="both"/>
        <w:rPr>
          <w:del w:id="201" w:author="FAA" w:date="2022-09-28T16:31:00Z"/>
        </w:rPr>
      </w:pPr>
      <w:del w:id="202" w:author="FAA" w:date="2022-09-28T16:31:00Z">
        <w:r w:rsidDel="00655B2B">
          <w:delText>–</w:delText>
        </w:r>
        <w:r w:rsidDel="00655B2B">
          <w:tab/>
        </w:r>
        <w:r w:rsidRPr="00814909" w:rsidDel="00655B2B">
          <w:delText xml:space="preserve">additional </w:delText>
        </w:r>
        <w:r w:rsidRPr="00477FB1" w:rsidDel="00655B2B">
          <w:delText>Doppler effect</w:delText>
        </w:r>
        <w:r w:rsidRPr="00814909" w:rsidDel="00655B2B">
          <w:delText>s caused by the increase in speed relative to conventional aircraft</w:delText>
        </w:r>
        <w:r w:rsidRPr="00477FB1" w:rsidDel="00655B2B">
          <w:delText xml:space="preserve">; </w:delText>
        </w:r>
        <w:r w:rsidDel="00655B2B">
          <w:delText xml:space="preserve">and; </w:delText>
        </w:r>
      </w:del>
    </w:p>
    <w:p w14:paraId="3B1CE4CD" w14:textId="3DBA3867" w:rsidR="00B63944" w:rsidRPr="00477FB1" w:rsidDel="00655B2B" w:rsidRDefault="00B63944" w:rsidP="00B63944">
      <w:pPr>
        <w:pStyle w:val="enumlev1"/>
        <w:rPr>
          <w:del w:id="203" w:author="FAA" w:date="2022-09-28T16:31:00Z"/>
        </w:rPr>
      </w:pPr>
      <w:del w:id="204" w:author="FAA" w:date="2022-09-28T16:31:00Z">
        <w:r w:rsidDel="00655B2B">
          <w:delText>–</w:delText>
        </w:r>
        <w:r w:rsidDel="00655B2B">
          <w:tab/>
        </w:r>
        <w:r w:rsidRPr="00477FB1" w:rsidDel="00655B2B">
          <w:delText xml:space="preserve">the </w:delText>
        </w:r>
        <w:r w:rsidDel="00655B2B">
          <w:delText xml:space="preserve">vehicle’s altitude and </w:delText>
        </w:r>
        <w:r w:rsidRPr="00814909" w:rsidDel="00655B2B">
          <w:delText>increased separation distances from ground stations</w:delText>
        </w:r>
        <w:r w:rsidDel="00655B2B">
          <w:delText>.</w:delText>
        </w:r>
      </w:del>
    </w:p>
    <w:p w14:paraId="5E825620" w14:textId="77777777" w:rsidR="00B63944" w:rsidRPr="00477FB1" w:rsidRDefault="00B63944" w:rsidP="00B63944">
      <w:pPr>
        <w:pStyle w:val="Heading3"/>
      </w:pPr>
      <w:r>
        <w:t>5</w:t>
      </w:r>
      <w:r w:rsidRPr="00477FB1">
        <w:t>.1.3</w:t>
      </w:r>
      <w:r w:rsidRPr="00477FB1">
        <w:tab/>
        <w:t>Surveillance</w:t>
      </w:r>
    </w:p>
    <w:p w14:paraId="492EF8AB" w14:textId="77777777" w:rsidR="00B63944" w:rsidRPr="00477FB1" w:rsidRDefault="00B63944" w:rsidP="00B63944">
      <w:pPr>
        <w:jc w:val="both"/>
        <w:rPr>
          <w:i/>
        </w:rPr>
      </w:pPr>
      <w:r w:rsidRPr="00477FB1">
        <w:t xml:space="preserve">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w:t>
      </w:r>
      <w:r w:rsidRPr="00477FB1">
        <w:lastRenderedPageBreak/>
        <w:t>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2A06994E" w14:textId="77777777" w:rsidR="00B63944" w:rsidRPr="00477FB1" w:rsidRDefault="00B63944" w:rsidP="00B63944">
      <w:pPr>
        <w:pStyle w:val="Heading3"/>
      </w:pPr>
      <w:r>
        <w:t>5</w:t>
      </w:r>
      <w:r w:rsidRPr="00477FB1">
        <w:t>.1.4</w:t>
      </w:r>
      <w:r w:rsidRPr="00477FB1">
        <w:tab/>
        <w:t>Navigation</w:t>
      </w:r>
    </w:p>
    <w:p w14:paraId="5A340F5D" w14:textId="2D3A136E" w:rsidR="00B63944" w:rsidRPr="00477FB1" w:rsidRDefault="00B63944" w:rsidP="00B63944">
      <w:pPr>
        <w:jc w:val="both"/>
        <w:rPr>
          <w:lang w:eastAsia="ja-JP"/>
        </w:rPr>
      </w:pPr>
      <w:r w:rsidRPr="00477FB1">
        <w:rPr>
          <w:lang w:eastAsia="ja-JP"/>
        </w:rPr>
        <w:t xml:space="preserve">Navigation is the determination of the position and velocity of a moving vehicle. It is expected suborbital vehicles would </w:t>
      </w:r>
      <w:ins w:id="205" w:author="FAA" w:date="2022-09-28T16:34:00Z">
        <w:r w:rsidR="00655B2B">
          <w:rPr>
            <w:lang w:eastAsia="ja-JP"/>
          </w:rPr>
          <w:t xml:space="preserve">continue to </w:t>
        </w:r>
      </w:ins>
      <w:r w:rsidRPr="00477FB1">
        <w:rPr>
          <w:lang w:eastAsia="ja-JP"/>
        </w:rPr>
        <w:t xml:space="preserve">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1A3E4E4F" w14:textId="7867D51D" w:rsidR="00B63944" w:rsidRDefault="00B63944" w:rsidP="00B63944">
      <w:pPr>
        <w:jc w:val="both"/>
        <w:rPr>
          <w:lang w:eastAsia="ja-JP"/>
        </w:rPr>
      </w:pPr>
      <w:r w:rsidRPr="00477FB1">
        <w:rPr>
          <w:lang w:eastAsia="ja-JP"/>
        </w:rPr>
        <w:t xml:space="preserve">Since different technical requirements may be expected between the RNSS receivers, which </w:t>
      </w:r>
      <w:ins w:id="206" w:author="FAA" w:date="2022-09-28T16:34:00Z">
        <w:r w:rsidR="00655B2B">
          <w:rPr>
            <w:lang w:eastAsia="ja-JP"/>
          </w:rPr>
          <w:t>are</w:t>
        </w:r>
      </w:ins>
      <w:del w:id="207" w:author="FAA" w:date="2022-09-28T16:34:00Z">
        <w:r w:rsidRPr="00477FB1" w:rsidDel="00655B2B">
          <w:rPr>
            <w:lang w:eastAsia="ja-JP"/>
          </w:rPr>
          <w:delText>will be</w:delText>
        </w:r>
      </w:del>
      <w:r w:rsidRPr="00477FB1">
        <w:rPr>
          <w:lang w:eastAsia="ja-JP"/>
        </w:rPr>
        <w:t xml:space="preserve"> operated under RNSS (space-to-Earth) allocations, and RNSS receivers, which </w:t>
      </w:r>
      <w:ins w:id="208" w:author="FAA" w:date="2022-09-28T16:35:00Z">
        <w:r w:rsidR="00655B2B">
          <w:rPr>
            <w:lang w:eastAsia="ja-JP"/>
          </w:rPr>
          <w:t>are</w:t>
        </w:r>
      </w:ins>
      <w:del w:id="209" w:author="FAA" w:date="2022-09-28T16:35:00Z">
        <w:r w:rsidRPr="00477FB1" w:rsidDel="00655B2B">
          <w:rPr>
            <w:lang w:eastAsia="ja-JP"/>
          </w:rPr>
          <w:delText>will be</w:delText>
        </w:r>
      </w:del>
      <w:r w:rsidRPr="00477FB1">
        <w:rPr>
          <w:lang w:eastAsia="ja-JP"/>
        </w:rPr>
        <w:t xml:space="preserve"> operated under RNSS (space-to-space) allocations, whether the same RNSS receivers can </w:t>
      </w:r>
      <w:r>
        <w:rPr>
          <w:lang w:eastAsia="ja-JP"/>
        </w:rPr>
        <w:t>have the same performance</w:t>
      </w:r>
      <w:r w:rsidRPr="00477FB1">
        <w:rPr>
          <w:lang w:eastAsia="ja-JP"/>
        </w:rPr>
        <w:t xml:space="preserve"> may be investigated by receiver manufacturers and/or sub-orbital vehicle operators. However, this kind of investigation should be conducted outside of ITU-R studies.</w:t>
      </w:r>
    </w:p>
    <w:p w14:paraId="634EF946" w14:textId="77777777" w:rsidR="00B63944" w:rsidRPr="004960E3" w:rsidRDefault="00B63944" w:rsidP="00B63944">
      <w:pPr>
        <w:pStyle w:val="Heading3"/>
      </w:pPr>
      <w:r>
        <w:t>5</w:t>
      </w:r>
      <w:r w:rsidRPr="0085003D">
        <w:t>.1.5</w:t>
      </w:r>
      <w:r w:rsidRPr="0085003D">
        <w:tab/>
        <w:t>Radiolocation</w:t>
      </w:r>
    </w:p>
    <w:p w14:paraId="67BDE4B1" w14:textId="6E9B70C5" w:rsidR="00B63944" w:rsidRPr="0062781E" w:rsidDel="008F542A" w:rsidRDefault="00B63944" w:rsidP="00B63944">
      <w:pPr>
        <w:jc w:val="both"/>
        <w:rPr>
          <w:del w:id="210" w:author="USA" w:date="2022-09-28T02:44:00Z"/>
          <w:i/>
          <w:iCs/>
          <w:color w:val="FF0000"/>
          <w:lang w:eastAsia="ja-JP"/>
        </w:rPr>
      </w:pPr>
      <w:del w:id="211" w:author="USA" w:date="2022-09-28T02:44:00Z">
        <w:r w:rsidRPr="0062781E" w:rsidDel="008F542A">
          <w:rPr>
            <w:i/>
            <w:iCs/>
            <w:color w:val="FF0000"/>
            <w:lang w:eastAsia="ja-JP"/>
          </w:rPr>
          <w:delText>[Editor</w:delText>
        </w:r>
        <w:r w:rsidDel="008F542A">
          <w:rPr>
            <w:i/>
            <w:iCs/>
            <w:color w:val="FF0000"/>
            <w:lang w:eastAsia="ja-JP"/>
          </w:rPr>
          <w:delText>’</w:delText>
        </w:r>
        <w:r w:rsidRPr="0062781E" w:rsidDel="008F542A">
          <w:rPr>
            <w:i/>
            <w:iCs/>
            <w:color w:val="FF0000"/>
            <w:lang w:eastAsia="ja-JP"/>
          </w:rPr>
          <w:delText>s Note:  To consider if and/or where this text can be most useful.]</w:delText>
        </w:r>
      </w:del>
    </w:p>
    <w:p w14:paraId="7AFB5A93" w14:textId="77777777" w:rsidR="00B63944" w:rsidRPr="0085003D" w:rsidRDefault="00B63944" w:rsidP="00B63944">
      <w:pPr>
        <w:jc w:val="both"/>
        <w:rPr>
          <w:lang w:eastAsia="ja-JP"/>
        </w:rPr>
      </w:pPr>
      <w:r w:rsidRPr="0085003D">
        <w:rPr>
          <w:lang w:eastAsia="ja-JP"/>
        </w:rPr>
        <w:t>Radiodetermination is defined as the determination of the position, velocity and/or other characteristics of an object, or the obtaining of information relating to these parameters, by means of</w:t>
      </w:r>
      <w:r>
        <w:rPr>
          <w:lang w:eastAsia="ja-JP"/>
        </w:rPr>
        <w:t xml:space="preserve"> </w:t>
      </w:r>
      <w:r w:rsidRPr="0085003D">
        <w:rPr>
          <w:lang w:eastAsia="ja-JP"/>
        </w:rPr>
        <w:t>the propagation properties of radio waves (</w:t>
      </w:r>
      <w:r w:rsidRPr="004960E3">
        <w:rPr>
          <w:color w:val="000000" w:themeColor="text1"/>
          <w:szCs w:val="24"/>
        </w:rPr>
        <w:t>see N</w:t>
      </w:r>
      <w:r w:rsidRPr="004960E3" w:rsidDel="00C00240">
        <w:rPr>
          <w:bCs/>
          <w:szCs w:val="24"/>
        </w:rPr>
        <w:t xml:space="preserve">o. </w:t>
      </w:r>
      <w:r w:rsidRPr="004960E3">
        <w:rPr>
          <w:bCs/>
          <w:szCs w:val="24"/>
        </w:rPr>
        <w:t>1.9</w:t>
      </w:r>
      <w:r w:rsidRPr="0085003D">
        <w:rPr>
          <w:bCs/>
          <w:szCs w:val="24"/>
        </w:rPr>
        <w:t>)</w:t>
      </w:r>
      <w:r w:rsidRPr="0085003D">
        <w:rPr>
          <w:lang w:eastAsia="ja-JP"/>
        </w:rPr>
        <w:t xml:space="preserve">, </w:t>
      </w:r>
      <w:r w:rsidRPr="0085003D">
        <w:rPr>
          <w:rStyle w:val="kgnlhe"/>
        </w:rPr>
        <w:t xml:space="preserve">whereas </w:t>
      </w:r>
      <w:r w:rsidRPr="0085003D">
        <w:rPr>
          <w:lang w:eastAsia="ja-JP"/>
        </w:rPr>
        <w:t>radiolocation is radiodetermination used for purposes other than those of radionavigation (see No. 1.11).</w:t>
      </w:r>
    </w:p>
    <w:p w14:paraId="17CEB869" w14:textId="12E88651" w:rsidR="00B63944" w:rsidRPr="00A06DE3" w:rsidDel="00C00240" w:rsidRDefault="00B63944" w:rsidP="00B63944">
      <w:pPr>
        <w:jc w:val="both"/>
        <w:rPr>
          <w:bCs/>
          <w:szCs w:val="24"/>
        </w:rPr>
      </w:pPr>
      <w:r w:rsidRPr="004960E3">
        <w:rPr>
          <w:color w:val="000000" w:themeColor="text1"/>
          <w:szCs w:val="24"/>
        </w:rPr>
        <w:t>S</w:t>
      </w:r>
      <w:r w:rsidRPr="004960E3" w:rsidDel="00C00240">
        <w:rPr>
          <w:color w:val="000000" w:themeColor="text1"/>
          <w:szCs w:val="24"/>
        </w:rPr>
        <w:t>ub-orbital vehicles</w:t>
      </w:r>
      <w:del w:id="212" w:author="FAA" w:date="2022-09-28T16:36:00Z">
        <w:r w:rsidRPr="004960E3" w:rsidDel="00672102">
          <w:rPr>
            <w:color w:val="000000" w:themeColor="text1"/>
            <w:szCs w:val="24"/>
          </w:rPr>
          <w:delText xml:space="preserve"> undergoing developmental and operational testing</w:delText>
        </w:r>
      </w:del>
      <w:r w:rsidRPr="004960E3">
        <w:rPr>
          <w:color w:val="000000" w:themeColor="text1"/>
          <w:szCs w:val="24"/>
        </w:rPr>
        <w:t xml:space="preserve"> can</w:t>
      </w:r>
      <w:del w:id="213" w:author="FAA" w:date="2022-09-28T16:36:00Z">
        <w:r w:rsidRPr="004960E3" w:rsidDel="00672102">
          <w:rPr>
            <w:color w:val="000000" w:themeColor="text1"/>
            <w:szCs w:val="24"/>
          </w:rPr>
          <w:delText xml:space="preserve"> be</w:delText>
        </w:r>
      </w:del>
      <w:r w:rsidRPr="004960E3">
        <w:rPr>
          <w:color w:val="000000" w:themeColor="text1"/>
          <w:szCs w:val="24"/>
        </w:rPr>
        <w:t xml:space="preserve"> use </w:t>
      </w:r>
      <w:ins w:id="214" w:author="FAA" w:date="2022-09-28T16:36:00Z">
        <w:r w:rsidR="00672102">
          <w:rPr>
            <w:color w:val="000000" w:themeColor="text1"/>
            <w:szCs w:val="24"/>
          </w:rPr>
          <w:t xml:space="preserve">the </w:t>
        </w:r>
      </w:ins>
      <w:r w:rsidRPr="004960E3">
        <w:rPr>
          <w:color w:val="000000" w:themeColor="text1"/>
          <w:szCs w:val="24"/>
        </w:rPr>
        <w:t>radiolocation service (</w:t>
      </w:r>
      <w:r w:rsidRPr="004960E3">
        <w:rPr>
          <w:bCs/>
          <w:szCs w:val="24"/>
        </w:rPr>
        <w:t>see No.</w:t>
      </w:r>
      <w:r>
        <w:rPr>
          <w:bCs/>
          <w:szCs w:val="24"/>
        </w:rPr>
        <w:t xml:space="preserve"> </w:t>
      </w:r>
      <w:r w:rsidRPr="004960E3">
        <w:rPr>
          <w:bCs/>
          <w:szCs w:val="24"/>
        </w:rPr>
        <w:t>1.48)</w:t>
      </w:r>
      <w:del w:id="215" w:author="USA" w:date="2022-09-28T02:45:00Z">
        <w:r w:rsidRPr="004960E3" w:rsidDel="008F542A">
          <w:rPr>
            <w:bCs/>
            <w:szCs w:val="24"/>
          </w:rPr>
          <w:delText xml:space="preserve"> [for safety purposes]</w:delText>
        </w:r>
      </w:del>
      <w:ins w:id="216" w:author="FAA" w:date="2022-09-28T16:37:00Z">
        <w:r w:rsidR="00672102">
          <w:rPr>
            <w:bCs/>
            <w:szCs w:val="24"/>
          </w:rPr>
          <w:t xml:space="preserve"> as currently provided by the RRs</w:t>
        </w:r>
      </w:ins>
      <w:r w:rsidRPr="004960E3">
        <w:rPr>
          <w:bCs/>
          <w:szCs w:val="24"/>
        </w:rPr>
        <w:t xml:space="preserve">, for example, </w:t>
      </w:r>
      <w:r w:rsidRPr="004960E3">
        <w:rPr>
          <w:color w:val="000000"/>
          <w:spacing w:val="-2"/>
          <w:shd w:val="clear" w:color="auto" w:fill="FFFFFF"/>
        </w:rPr>
        <w:t xml:space="preserve">to support </w:t>
      </w:r>
      <w:ins w:id="217" w:author="FAA" w:date="2022-09-28T16:37:00Z">
        <w:r w:rsidR="00672102">
          <w:rPr>
            <w:color w:val="000000"/>
            <w:spacing w:val="-2"/>
            <w:shd w:val="clear" w:color="auto" w:fill="FFFFFF"/>
          </w:rPr>
          <w:t xml:space="preserve">a </w:t>
        </w:r>
      </w:ins>
      <w:r w:rsidRPr="004960E3">
        <w:rPr>
          <w:color w:val="000000"/>
          <w:spacing w:val="-2"/>
          <w:shd w:val="clear" w:color="auto" w:fill="FFFFFF"/>
        </w:rPr>
        <w:t>flight termination decision</w:t>
      </w:r>
      <w:del w:id="218" w:author="FAA" w:date="2022-09-28T16:37:00Z">
        <w:r w:rsidRPr="004960E3" w:rsidDel="00672102">
          <w:rPr>
            <w:bCs/>
            <w:szCs w:val="24"/>
          </w:rPr>
          <w:delText>; additionally, radiolocation service can be used</w:delText>
        </w:r>
      </w:del>
      <w:r w:rsidRPr="004960E3">
        <w:rPr>
          <w:bCs/>
          <w:szCs w:val="24"/>
        </w:rPr>
        <w:t xml:space="preserve"> </w:t>
      </w:r>
      <w:ins w:id="219" w:author="FAA" w:date="2022-09-28T16:37:00Z">
        <w:r w:rsidR="00672102">
          <w:rPr>
            <w:bCs/>
            <w:szCs w:val="24"/>
          </w:rPr>
          <w:t xml:space="preserve">or </w:t>
        </w:r>
      </w:ins>
      <w:r w:rsidRPr="004960E3">
        <w:rPr>
          <w:bCs/>
          <w:szCs w:val="24"/>
        </w:rPr>
        <w:t>to predict impact or landing site of re-entering SOVs.</w:t>
      </w:r>
    </w:p>
    <w:p w14:paraId="7085431F" w14:textId="77777777" w:rsidR="00B63944" w:rsidRPr="00477FB1" w:rsidRDefault="00B63944" w:rsidP="00B63944">
      <w:pPr>
        <w:pStyle w:val="Heading2"/>
      </w:pPr>
      <w:r>
        <w:t>5</w:t>
      </w:r>
      <w:r w:rsidRPr="00477FB1">
        <w:t>.2</w:t>
      </w:r>
      <w:r w:rsidRPr="00477FB1">
        <w:tab/>
        <w:t xml:space="preserve">Spectrum needs for sub-orbital vehicles </w:t>
      </w:r>
    </w:p>
    <w:p w14:paraId="436CF831" w14:textId="21589981" w:rsidR="00B63944" w:rsidRPr="00477FB1" w:rsidDel="00672102" w:rsidRDefault="00B63944" w:rsidP="00B63944">
      <w:pPr>
        <w:pStyle w:val="Heading3"/>
        <w:rPr>
          <w:del w:id="220" w:author="FAA" w:date="2022-09-28T16:39:00Z"/>
        </w:rPr>
      </w:pPr>
      <w:del w:id="221" w:author="FAA" w:date="2022-09-28T16:39:00Z">
        <w:r w:rsidDel="00672102">
          <w:delText>5</w:delText>
        </w:r>
        <w:r w:rsidRPr="00477FB1" w:rsidDel="00672102">
          <w:delText>.2.1</w:delText>
        </w:r>
        <w:r w:rsidRPr="00477FB1" w:rsidDel="00672102">
          <w:tab/>
          <w:delText>Operations in non-segregated airspace</w:delText>
        </w:r>
      </w:del>
    </w:p>
    <w:p w14:paraId="467A5A6C" w14:textId="233173F8" w:rsidR="00B63944" w:rsidDel="00672102" w:rsidRDefault="00B63944" w:rsidP="00B63944">
      <w:pPr>
        <w:jc w:val="both"/>
        <w:rPr>
          <w:del w:id="222" w:author="FAA" w:date="2022-09-28T16:39:00Z"/>
        </w:rPr>
      </w:pPr>
      <w:del w:id="223" w:author="FAA" w:date="2022-09-28T16:39:00Z">
        <w:r w:rsidRPr="00162FC9" w:rsidDel="00672102">
          <w:delText>The operational concepts of suborbital vehicles in non-segregated airspace consider its integration in that airspace under the relevant air traffic management system</w:delText>
        </w:r>
        <w:r w:rsidDel="00672102">
          <w:delText>.</w:delText>
        </w:r>
        <w:r w:rsidRPr="00162FC9" w:rsidDel="00672102">
          <w:delText xml:space="preserve"> </w:delText>
        </w:r>
        <w:r w:rsidDel="00672102">
          <w:delText>Hence,</w:delText>
        </w:r>
        <w:r w:rsidRPr="00162FC9" w:rsidDel="00672102">
          <w:delText xml:space="preserve"> the safety of existing aircraft and suborbital vehicles </w:delText>
        </w:r>
        <w:r w:rsidRPr="0085003D" w:rsidDel="00672102">
          <w:delText>are</w:delText>
        </w:r>
        <w:r w:rsidRPr="00162FC9" w:rsidDel="00672102">
          <w:delText xml:space="preserve"> ensured in a similar manner.</w:delText>
        </w:r>
        <w:r w:rsidDel="00672102">
          <w:delText xml:space="preserve"> </w:delText>
        </w:r>
      </w:del>
    </w:p>
    <w:p w14:paraId="5EEBCD48" w14:textId="6619CB81" w:rsidR="00B63944" w:rsidRPr="00814909" w:rsidRDefault="00B63944" w:rsidP="00B63944">
      <w:pPr>
        <w:jc w:val="both"/>
      </w:pPr>
      <w:r w:rsidRPr="00477FB1">
        <w:t>The expectation</w:t>
      </w:r>
      <w:r>
        <w:t xml:space="preserve"> is that</w:t>
      </w:r>
      <w:r w:rsidRPr="00477FB1">
        <w:t xml:space="preserve"> suborbital vehicles</w:t>
      </w:r>
      <w:del w:id="224" w:author="FAA" w:date="2022-09-28T16:39:00Z">
        <w:r w:rsidDel="00672102">
          <w:delText xml:space="preserve"> operating</w:delText>
        </w:r>
        <w:r w:rsidRPr="00477FB1" w:rsidDel="00672102">
          <w:delText xml:space="preserve"> in non-segregated </w:delText>
        </w:r>
        <w:r w:rsidDel="00672102">
          <w:delText xml:space="preserve">airspace </w:delText>
        </w:r>
      </w:del>
      <w:ins w:id="225" w:author="FAA" w:date="2022-09-28T16:39:00Z">
        <w:r w:rsidR="00672102">
          <w:t xml:space="preserve"> </w:t>
        </w:r>
      </w:ins>
      <w:r>
        <w:t xml:space="preserve">will </w:t>
      </w:r>
      <w:r w:rsidRPr="00477FB1">
        <w:t xml:space="preserve">use </w:t>
      </w:r>
      <w:ins w:id="226" w:author="FAA" w:date="2022-09-28T16:47:00Z">
        <w:r w:rsidR="00E12A2C">
          <w:t xml:space="preserve">the </w:t>
        </w:r>
      </w:ins>
      <w:r>
        <w:t xml:space="preserve">space and terrestrial </w:t>
      </w:r>
      <w:proofErr w:type="spellStart"/>
      <w:ins w:id="227" w:author="FAA" w:date="2022-09-28T16:47:00Z">
        <w:r w:rsidR="00E12A2C">
          <w:t>radiocommuniccations</w:t>
        </w:r>
      </w:ins>
      <w:proofErr w:type="spellEnd"/>
      <w:del w:id="228" w:author="FAA" w:date="2022-09-28T16:47:00Z">
        <w:r w:rsidDel="00E12A2C">
          <w:delText>systems</w:delText>
        </w:r>
      </w:del>
      <w:r>
        <w:t xml:space="preserve"> similar to systems used by</w:t>
      </w:r>
      <w:r w:rsidRPr="00814909">
        <w:t xml:space="preserve"> conventional aircraft</w:t>
      </w:r>
      <w:r>
        <w:t xml:space="preserve"> for the purposes of air traffic management.</w:t>
      </w:r>
    </w:p>
    <w:p w14:paraId="172F1A27" w14:textId="06A0FA5E" w:rsidR="00B63944" w:rsidRDefault="00B63944" w:rsidP="00B63944">
      <w:pPr>
        <w:jc w:val="both"/>
      </w:pPr>
      <w:r w:rsidRPr="00814909">
        <w:t>Considering that suborbital vehicles are expected to consist of only a small fraction of overall aviation traffic, the spectrum requirements for the operation of suborbital vehicles</w:t>
      </w:r>
      <w:ins w:id="229" w:author="FAA" w:date="2022-09-28T16:47:00Z">
        <w:r w:rsidR="00E12A2C">
          <w:t xml:space="preserve"> </w:t>
        </w:r>
      </w:ins>
      <w:del w:id="230" w:author="FAA" w:date="2022-09-28T16:39:00Z">
        <w:r w:rsidRPr="00814909" w:rsidDel="00672102">
          <w:delText xml:space="preserve"> in non-segregated airspace </w:delText>
        </w:r>
      </w:del>
      <w:r>
        <w:t>are</w:t>
      </w:r>
      <w:r w:rsidRPr="00814909">
        <w:t xml:space="preserve"> not expected to significantly impact on overall aviation spectrum requirements.</w:t>
      </w:r>
    </w:p>
    <w:p w14:paraId="050AF93A" w14:textId="001A681C" w:rsidR="00B63944" w:rsidDel="00672102" w:rsidRDefault="00672102" w:rsidP="00B63944">
      <w:pPr>
        <w:jc w:val="both"/>
        <w:rPr>
          <w:del w:id="231" w:author="FAA" w:date="2022-09-28T16:40:00Z"/>
        </w:rPr>
      </w:pPr>
      <w:ins w:id="232" w:author="FAA" w:date="2022-09-28T16:40:00Z">
        <w:r w:rsidDel="00672102">
          <w:t xml:space="preserve"> </w:t>
        </w:r>
      </w:ins>
      <w:del w:id="233" w:author="FAA" w:date="2022-09-28T16:40:00Z">
        <w:r w:rsidR="00B63944" w:rsidDel="00672102">
          <w:delText xml:space="preserve">Radiocommunication functional </w:delText>
        </w:r>
        <w:r w:rsidR="00B63944" w:rsidRPr="00D9771D" w:rsidDel="00672102">
          <w:delText>needs of suborbital vehicles in non-segregated airspace for non-safety applications are similar to what is described in section 4.1.</w:delText>
        </w:r>
      </w:del>
    </w:p>
    <w:p w14:paraId="1107DC3F" w14:textId="486E25F5" w:rsidR="00B63944" w:rsidRPr="00C17A9A" w:rsidDel="00672102" w:rsidRDefault="00B63944" w:rsidP="00B63944">
      <w:pPr>
        <w:jc w:val="both"/>
        <w:rPr>
          <w:del w:id="234" w:author="FAA" w:date="2022-09-28T16:40:00Z"/>
        </w:rPr>
      </w:pPr>
      <w:del w:id="235" w:author="FAA" w:date="2022-09-28T16:40:00Z">
        <w:r w:rsidDel="00672102">
          <w:delText>[</w:delText>
        </w:r>
        <w:r w:rsidRPr="00C17A9A" w:rsidDel="00672102">
          <w:delText>At this stage, there is no need for safety of life requirement in space.</w:delText>
        </w:r>
      </w:del>
    </w:p>
    <w:p w14:paraId="75991CDF" w14:textId="5A73A461" w:rsidR="00B63944" w:rsidRPr="00C17A9A" w:rsidDel="00E12A2C" w:rsidRDefault="00B63944" w:rsidP="00E12A2C">
      <w:pPr>
        <w:jc w:val="both"/>
        <w:rPr>
          <w:del w:id="236" w:author="FAA" w:date="2022-09-28T16:48:00Z"/>
        </w:rPr>
      </w:pPr>
      <w:del w:id="237" w:author="FAA" w:date="2022-09-28T16:40:00Z">
        <w:r w:rsidRPr="00C17A9A" w:rsidDel="00672102">
          <w:delText>When not in space,</w:delText>
        </w:r>
        <w:r w:rsidDel="00672102">
          <w:delText>]</w:delText>
        </w:r>
      </w:del>
      <w:r w:rsidRPr="00C17A9A">
        <w:t xml:space="preserve"> </w:t>
      </w:r>
      <w:del w:id="238" w:author="FAA" w:date="2022-09-28T16:40:00Z">
        <w:r w:rsidRPr="00C17A9A" w:rsidDel="00672102">
          <w:delText>the</w:delText>
        </w:r>
      </w:del>
      <w:r w:rsidRPr="00C17A9A">
        <w:t xml:space="preserve"> </w:t>
      </w:r>
      <w:ins w:id="239" w:author="FAA" w:date="2022-09-28T16:40:00Z">
        <w:r w:rsidR="00672102">
          <w:t xml:space="preserve">Some examples of </w:t>
        </w:r>
      </w:ins>
      <w:r w:rsidRPr="00C17A9A">
        <w:t>frequency bands identified for stations on</w:t>
      </w:r>
      <w:ins w:id="240" w:author="FAA" w:date="2022-09-28T16:41:00Z">
        <w:r w:rsidR="00672102">
          <w:t>-</w:t>
        </w:r>
      </w:ins>
      <w:del w:id="241" w:author="FAA" w:date="2022-09-28T16:41:00Z">
        <w:r w:rsidRPr="00C17A9A" w:rsidDel="00672102">
          <w:delText xml:space="preserve"> </w:delText>
        </w:r>
      </w:del>
      <w:r w:rsidRPr="00C17A9A">
        <w:t xml:space="preserve">board sub-orbital vehicles </w:t>
      </w:r>
      <w:ins w:id="242" w:author="FAA" w:date="2022-09-28T16:48:00Z">
        <w:r w:rsidR="00E12A2C">
          <w:t>can be found in the Annex.</w:t>
        </w:r>
      </w:ins>
      <w:del w:id="243" w:author="FAA" w:date="2022-09-28T16:48:00Z">
        <w:r w:rsidRPr="00C17A9A" w:rsidDel="00E12A2C">
          <w:delText>for safety of life purposes</w:delText>
        </w:r>
      </w:del>
      <w:del w:id="244" w:author="FAA" w:date="2022-09-28T16:41:00Z">
        <w:r w:rsidRPr="00C17A9A" w:rsidDel="00672102">
          <w:delText xml:space="preserve"> and </w:delText>
        </w:r>
        <w:r w:rsidDel="00672102">
          <w:delText>[</w:delText>
        </w:r>
        <w:r w:rsidRPr="00C17A9A" w:rsidDel="00672102">
          <w:delText>located outside airspace under international or national aviation regulation</w:delText>
        </w:r>
        <w:r w:rsidDel="00672102">
          <w:delText>]</w:delText>
        </w:r>
        <w:r w:rsidRPr="00C17A9A" w:rsidDel="00672102">
          <w:delText xml:space="preserve"> </w:delText>
        </w:r>
      </w:del>
      <w:del w:id="245" w:author="FAA" w:date="2022-09-28T16:48:00Z">
        <w:r w:rsidRPr="00C17A9A" w:rsidDel="00E12A2C">
          <w:delText>are within the following list:</w:delText>
        </w:r>
      </w:del>
    </w:p>
    <w:p w14:paraId="0DF59BDD" w14:textId="52EBCC96" w:rsidR="00B63944" w:rsidRPr="00386FF0" w:rsidDel="00E12A2C" w:rsidRDefault="00B63944">
      <w:pPr>
        <w:jc w:val="both"/>
        <w:rPr>
          <w:del w:id="246" w:author="FAA" w:date="2022-09-28T16:48:00Z"/>
          <w:lang w:val="es-ES"/>
        </w:rPr>
        <w:pPrChange w:id="247" w:author="FAA" w:date="2022-09-28T16:48:00Z">
          <w:pPr>
            <w:pStyle w:val="enumlev1"/>
          </w:pPr>
        </w:pPrChange>
      </w:pPr>
      <w:del w:id="248" w:author="FAA" w:date="2022-09-28T16:48:00Z">
        <w:r w:rsidRPr="00386FF0" w:rsidDel="00E12A2C">
          <w:rPr>
            <w:lang w:val="es-ES"/>
          </w:rPr>
          <w:delText>a)</w:delText>
        </w:r>
        <w:r w:rsidRPr="00386FF0" w:rsidDel="00E12A2C">
          <w:rPr>
            <w:lang w:val="es-ES"/>
          </w:rPr>
          <w:tab/>
          <w:delText>117.975-136 MHz;</w:delText>
        </w:r>
      </w:del>
    </w:p>
    <w:p w14:paraId="226922B6" w14:textId="19D5C22D" w:rsidR="00B63944" w:rsidRPr="00386FF0" w:rsidDel="00E12A2C" w:rsidRDefault="00B63944">
      <w:pPr>
        <w:jc w:val="both"/>
        <w:rPr>
          <w:del w:id="249" w:author="FAA" w:date="2022-09-28T16:48:00Z"/>
          <w:lang w:val="es-ES"/>
        </w:rPr>
        <w:pPrChange w:id="250" w:author="FAA" w:date="2022-09-28T16:48:00Z">
          <w:pPr>
            <w:pStyle w:val="enumlev1"/>
          </w:pPr>
        </w:pPrChange>
      </w:pPr>
      <w:del w:id="251" w:author="FAA" w:date="2022-09-28T16:48:00Z">
        <w:r w:rsidRPr="00386FF0" w:rsidDel="00E12A2C">
          <w:rPr>
            <w:lang w:val="es-ES"/>
          </w:rPr>
          <w:lastRenderedPageBreak/>
          <w:delText>b)</w:delText>
        </w:r>
        <w:r w:rsidRPr="00386FF0" w:rsidDel="00E12A2C">
          <w:rPr>
            <w:lang w:val="es-ES"/>
          </w:rPr>
          <w:tab/>
          <w:delText>420-450 MHz;c)</w:delText>
        </w:r>
        <w:r w:rsidRPr="00386FF0" w:rsidDel="00E12A2C">
          <w:rPr>
            <w:lang w:val="es-ES"/>
          </w:rPr>
          <w:tab/>
          <w:delText xml:space="preserve">1 090 MHz;  </w:delText>
        </w:r>
      </w:del>
    </w:p>
    <w:p w14:paraId="36656726" w14:textId="2B0C0F96" w:rsidR="00B63944" w:rsidRPr="00E217BC" w:rsidDel="00E12A2C" w:rsidRDefault="00B63944">
      <w:pPr>
        <w:jc w:val="both"/>
        <w:rPr>
          <w:del w:id="252" w:author="FAA" w:date="2022-09-28T16:48:00Z"/>
        </w:rPr>
        <w:pPrChange w:id="253" w:author="FAA" w:date="2022-09-28T16:48:00Z">
          <w:pPr>
            <w:pStyle w:val="enumlev1"/>
          </w:pPr>
        </w:pPrChange>
      </w:pPr>
      <w:del w:id="254" w:author="FAA" w:date="2022-09-28T16:48:00Z">
        <w:r w:rsidRPr="00E217BC" w:rsidDel="00E12A2C">
          <w:delText>d)</w:delText>
        </w:r>
        <w:r w:rsidRPr="00E217BC" w:rsidDel="00E12A2C">
          <w:tab/>
          <w:delText xml:space="preserve">1 164-1 300 MHz and 1 559-1 610 MHz; </w:delText>
        </w:r>
      </w:del>
    </w:p>
    <w:p w14:paraId="6B32FE22" w14:textId="2DFB0C39" w:rsidR="00B63944" w:rsidDel="00E12A2C" w:rsidRDefault="00B63944">
      <w:pPr>
        <w:jc w:val="both"/>
        <w:rPr>
          <w:del w:id="255" w:author="FAA" w:date="2022-09-28T16:48:00Z"/>
        </w:rPr>
        <w:pPrChange w:id="256" w:author="FAA" w:date="2022-09-28T16:48:00Z">
          <w:pPr>
            <w:pStyle w:val="enumlev1"/>
          </w:pPr>
        </w:pPrChange>
      </w:pPr>
      <w:del w:id="257" w:author="FAA" w:date="2022-09-28T16:48:00Z">
        <w:r w:rsidDel="00E12A2C">
          <w:delText>e)</w:delText>
        </w:r>
        <w:r w:rsidDel="00E12A2C">
          <w:tab/>
          <w:delText>1610-1626.5 MHz;</w:delText>
        </w:r>
      </w:del>
    </w:p>
    <w:p w14:paraId="1E4C5CAF" w14:textId="4D123957" w:rsidR="00B63944" w:rsidRPr="00784757" w:rsidDel="00E12A2C" w:rsidRDefault="00B63944">
      <w:pPr>
        <w:jc w:val="both"/>
        <w:rPr>
          <w:del w:id="258" w:author="FAA" w:date="2022-09-28T16:48:00Z"/>
          <w:rFonts w:eastAsiaTheme="minorHAnsi"/>
          <w:szCs w:val="24"/>
        </w:rPr>
        <w:pPrChange w:id="259" w:author="FAA" w:date="2022-09-28T16:48:00Z">
          <w:pPr>
            <w:ind w:left="1128" w:hanging="1128"/>
          </w:pPr>
        </w:pPrChange>
      </w:pPr>
      <w:del w:id="260" w:author="FAA" w:date="2022-09-28T16:48:00Z">
        <w:r w:rsidRPr="00784757" w:rsidDel="00E12A2C">
          <w:rPr>
            <w:szCs w:val="24"/>
          </w:rPr>
          <w:delText>f)</w:delText>
        </w:r>
        <w:r w:rsidRPr="00784757" w:rsidDel="00E12A2C">
          <w:rPr>
            <w:szCs w:val="24"/>
          </w:rPr>
          <w:tab/>
        </w:r>
        <w:r w:rsidRPr="00784757" w:rsidDel="00E12A2C">
          <w:rPr>
            <w:szCs w:val="24"/>
          </w:rPr>
          <w:tab/>
        </w:r>
        <w:r w:rsidRPr="00784757" w:rsidDel="00E12A2C">
          <w:rPr>
            <w:rFonts w:eastAsiaTheme="minorHAnsi"/>
            <w:szCs w:val="24"/>
          </w:rPr>
          <w:delText>1 525-1 544 &amp; 1 545</w:delText>
        </w:r>
        <w:r w:rsidRPr="00784757" w:rsidDel="00E12A2C">
          <w:rPr>
            <w:rFonts w:ascii="Cambria Math" w:eastAsiaTheme="minorHAnsi" w:hAnsi="Cambria Math"/>
            <w:szCs w:val="24"/>
          </w:rPr>
          <w:noBreakHyphen/>
        </w:r>
        <w:r w:rsidRPr="00784757" w:rsidDel="00E12A2C">
          <w:rPr>
            <w:rFonts w:eastAsiaTheme="minorHAnsi"/>
            <w:szCs w:val="24"/>
          </w:rPr>
          <w:delText>1 559 MHz (space-to-Earth); 1 626.5-1 645.5 &amp; 1 646.5</w:delText>
        </w:r>
        <w:r w:rsidRPr="00784757" w:rsidDel="00E12A2C">
          <w:rPr>
            <w:rFonts w:ascii="Cambria Math" w:eastAsiaTheme="minorHAnsi" w:hAnsi="Cambria Math"/>
            <w:szCs w:val="24"/>
          </w:rPr>
          <w:noBreakHyphen/>
        </w:r>
        <w:r w:rsidRPr="00784757" w:rsidDel="00E12A2C">
          <w:rPr>
            <w:rFonts w:eastAsiaTheme="minorHAnsi"/>
            <w:szCs w:val="24"/>
          </w:rPr>
          <w:delText>1</w:delText>
        </w:r>
        <w:r w:rsidDel="00E12A2C">
          <w:rPr>
            <w:rFonts w:eastAsiaTheme="minorHAnsi"/>
            <w:szCs w:val="24"/>
          </w:rPr>
          <w:delText> </w:delText>
        </w:r>
        <w:r w:rsidRPr="00784757" w:rsidDel="00E12A2C">
          <w:rPr>
            <w:rFonts w:eastAsiaTheme="minorHAnsi"/>
            <w:szCs w:val="24"/>
          </w:rPr>
          <w:delText>660.5</w:delText>
        </w:r>
        <w:r w:rsidDel="00E12A2C">
          <w:rPr>
            <w:rFonts w:eastAsiaTheme="minorHAnsi"/>
            <w:szCs w:val="24"/>
          </w:rPr>
          <w:delText> </w:delText>
        </w:r>
        <w:r w:rsidRPr="00784757" w:rsidDel="00E12A2C">
          <w:rPr>
            <w:rFonts w:eastAsiaTheme="minorHAnsi"/>
            <w:szCs w:val="24"/>
          </w:rPr>
          <w:delText>MHz (Earth-to-space)</w:delText>
        </w:r>
        <w:r w:rsidDel="00E12A2C">
          <w:rPr>
            <w:rFonts w:eastAsiaTheme="minorHAnsi"/>
            <w:szCs w:val="24"/>
          </w:rPr>
          <w:delText>;</w:delText>
        </w:r>
      </w:del>
    </w:p>
    <w:p w14:paraId="728C62A3" w14:textId="37C508E8" w:rsidR="00B63944" w:rsidRPr="00C444A7" w:rsidDel="00E12A2C" w:rsidRDefault="00B63944">
      <w:pPr>
        <w:jc w:val="both"/>
        <w:rPr>
          <w:del w:id="261" w:author="FAA" w:date="2022-09-28T16:48:00Z"/>
        </w:rPr>
        <w:pPrChange w:id="262" w:author="FAA" w:date="2022-09-28T16:48:00Z">
          <w:pPr>
            <w:pStyle w:val="enumlev1"/>
          </w:pPr>
        </w:pPrChange>
      </w:pPr>
      <w:del w:id="263" w:author="FAA" w:date="2022-09-28T16:48:00Z">
        <w:r w:rsidDel="00E12A2C">
          <w:delText>g</w:delText>
        </w:r>
        <w:r w:rsidRPr="00C444A7" w:rsidDel="00E12A2C">
          <w:delText>)</w:delText>
        </w:r>
        <w:r w:rsidRPr="00C444A7" w:rsidDel="00E12A2C">
          <w:tab/>
          <w:delText>1 545-1 555 MHz and 1 646.5-1 656.5 MHz and 1 555-1 559 MHz and 1 656.5-1 660.5 MHz</w:delText>
        </w:r>
      </w:del>
      <w:del w:id="264" w:author="FAA" w:date="2022-09-28T16:47:00Z">
        <w:r w:rsidRPr="00C444A7" w:rsidDel="00E12A2C">
          <w:delText xml:space="preserve"> in the United States</w:delText>
        </w:r>
      </w:del>
      <w:del w:id="265" w:author="FAA" w:date="2022-09-28T16:48:00Z">
        <w:r w:rsidRPr="00C444A7" w:rsidDel="00E12A2C">
          <w:delText>;</w:delText>
        </w:r>
      </w:del>
    </w:p>
    <w:p w14:paraId="0EB108D8" w14:textId="60847654" w:rsidR="00B63944" w:rsidRPr="00C444A7" w:rsidDel="00E12A2C" w:rsidRDefault="00B63944">
      <w:pPr>
        <w:jc w:val="both"/>
        <w:rPr>
          <w:del w:id="266" w:author="FAA" w:date="2022-09-28T16:48:00Z"/>
        </w:rPr>
        <w:pPrChange w:id="267" w:author="FAA" w:date="2022-09-28T16:48:00Z">
          <w:pPr>
            <w:pStyle w:val="enumlev1"/>
          </w:pPr>
        </w:pPrChange>
      </w:pPr>
      <w:del w:id="268" w:author="FAA" w:date="2022-09-28T16:48:00Z">
        <w:r w:rsidDel="00E12A2C">
          <w:delText>h</w:delText>
        </w:r>
        <w:r w:rsidRPr="00C444A7" w:rsidDel="00E12A2C">
          <w:delText>)</w:delText>
        </w:r>
        <w:r w:rsidRPr="00C444A7" w:rsidDel="00E12A2C">
          <w:tab/>
          <w:delText>5 000-5 150 MHz</w:delText>
        </w:r>
        <w:r w:rsidDel="00E12A2C">
          <w:delText>;</w:delText>
        </w:r>
      </w:del>
    </w:p>
    <w:p w14:paraId="38AD033D" w14:textId="4037D69F" w:rsidR="00B63944" w:rsidDel="00E12A2C" w:rsidRDefault="00B63944">
      <w:pPr>
        <w:jc w:val="both"/>
        <w:rPr>
          <w:del w:id="269" w:author="FAA" w:date="2022-09-28T16:48:00Z"/>
        </w:rPr>
        <w:pPrChange w:id="270" w:author="FAA" w:date="2022-09-28T16:48:00Z">
          <w:pPr>
            <w:pStyle w:val="enumlev1"/>
          </w:pPr>
        </w:pPrChange>
      </w:pPr>
      <w:del w:id="271" w:author="FAA" w:date="2022-09-28T16:48:00Z">
        <w:r w:rsidDel="00E12A2C">
          <w:delText>i</w:delText>
        </w:r>
        <w:r w:rsidRPr="00C444A7" w:rsidDel="00E12A2C">
          <w:delText>)</w:delText>
        </w:r>
        <w:r w:rsidRPr="00C444A7" w:rsidDel="00E12A2C">
          <w:tab/>
          <w:delText>5 450-5 850 MHz.</w:delText>
        </w:r>
      </w:del>
    </w:p>
    <w:p w14:paraId="6061FA8C" w14:textId="39DCAEE4" w:rsidR="00B63944" w:rsidRPr="00C17A9A" w:rsidDel="00E12A2C" w:rsidRDefault="00B63944" w:rsidP="00E12A2C">
      <w:pPr>
        <w:jc w:val="both"/>
        <w:rPr>
          <w:del w:id="272" w:author="FAA" w:date="2022-09-28T16:48:00Z"/>
        </w:rPr>
      </w:pPr>
      <w:del w:id="273" w:author="FAA" w:date="2022-09-28T16:48:00Z">
        <w:r w:rsidRPr="00C17A9A" w:rsidDel="00E12A2C">
          <w:delText>The frequency band 117.975-136 MHz could benefit from aeronautical voice systems.</w:delText>
        </w:r>
      </w:del>
    </w:p>
    <w:p w14:paraId="29D5C053" w14:textId="047C0220" w:rsidR="00B63944" w:rsidRPr="00C17A9A" w:rsidDel="00E12A2C" w:rsidRDefault="00B63944" w:rsidP="00E12A2C">
      <w:pPr>
        <w:jc w:val="both"/>
        <w:rPr>
          <w:del w:id="274" w:author="FAA" w:date="2022-09-28T16:48:00Z"/>
        </w:rPr>
      </w:pPr>
      <w:del w:id="275" w:author="FAA" w:date="2022-09-28T16:48:00Z">
        <w:r w:rsidRPr="00C17A9A" w:rsidDel="00E12A2C">
          <w:delText>The frequenc</w:delText>
        </w:r>
      </w:del>
      <w:del w:id="276" w:author="FAA" w:date="2022-09-28T16:41:00Z">
        <w:r w:rsidRPr="00C17A9A" w:rsidDel="00672102">
          <w:delText>y band</w:delText>
        </w:r>
      </w:del>
      <w:del w:id="277" w:author="FAA" w:date="2022-09-28T16:48:00Z">
        <w:r w:rsidRPr="00C17A9A" w:rsidDel="00E12A2C">
          <w:delText xml:space="preserve"> 1 090 MHz may offer the tracking of suborbital vehicles to ATC.</w:delText>
        </w:r>
      </w:del>
    </w:p>
    <w:p w14:paraId="08400679" w14:textId="186DA78F" w:rsidR="00B63944" w:rsidRPr="00C17A9A" w:rsidDel="00E12A2C" w:rsidRDefault="00B63944" w:rsidP="00E12A2C">
      <w:pPr>
        <w:jc w:val="both"/>
        <w:rPr>
          <w:del w:id="278" w:author="FAA" w:date="2022-09-28T16:48:00Z"/>
        </w:rPr>
      </w:pPr>
      <w:del w:id="279" w:author="FAA" w:date="2022-09-28T16:48:00Z">
        <w:r w:rsidRPr="00C17A9A" w:rsidDel="00E12A2C">
          <w:delText>The various GNSS systems operated in the frequency bands 1</w:delText>
        </w:r>
        <w:r w:rsidDel="00E12A2C">
          <w:delText> </w:delText>
        </w:r>
        <w:r w:rsidRPr="00C17A9A" w:rsidDel="00E12A2C">
          <w:delText>164-1</w:delText>
        </w:r>
        <w:r w:rsidDel="00E12A2C">
          <w:delText> </w:delText>
        </w:r>
        <w:r w:rsidRPr="00C17A9A" w:rsidDel="00E12A2C">
          <w:delText>300 MHz and 1</w:delText>
        </w:r>
        <w:r w:rsidDel="00E12A2C">
          <w:delText> </w:delText>
        </w:r>
        <w:r w:rsidRPr="00C17A9A" w:rsidDel="00E12A2C">
          <w:delText>559-1</w:delText>
        </w:r>
        <w:r w:rsidDel="00E12A2C">
          <w:delText> </w:delText>
        </w:r>
        <w:r w:rsidRPr="00C17A9A" w:rsidDel="00E12A2C">
          <w:delText>610</w:delText>
        </w:r>
        <w:r w:rsidDel="00E12A2C">
          <w:delText> </w:delText>
        </w:r>
        <w:r w:rsidRPr="00C17A9A" w:rsidDel="00E12A2C">
          <w:delText>MHz, would be an important application for suborbital vehicles.</w:delText>
        </w:r>
      </w:del>
    </w:p>
    <w:p w14:paraId="1B450D07" w14:textId="7EB9EC14" w:rsidR="00B63944" w:rsidRPr="00C17A9A" w:rsidDel="00E12A2C" w:rsidRDefault="00B63944">
      <w:pPr>
        <w:jc w:val="both"/>
        <w:rPr>
          <w:del w:id="280" w:author="FAA" w:date="2022-09-28T16:48:00Z"/>
        </w:rPr>
      </w:pPr>
      <w:del w:id="281" w:author="FAA" w:date="2022-09-28T16:48:00Z">
        <w:r w:rsidRPr="00C17A9A" w:rsidDel="00E12A2C">
          <w:delText>The frequency bands 1</w:delText>
        </w:r>
        <w:r w:rsidDel="00E12A2C">
          <w:delText> </w:delText>
        </w:r>
        <w:r w:rsidRPr="00C17A9A" w:rsidDel="00E12A2C">
          <w:delText>545-1</w:delText>
        </w:r>
        <w:r w:rsidDel="00E12A2C">
          <w:delText> </w:delText>
        </w:r>
        <w:r w:rsidRPr="00C17A9A" w:rsidDel="00E12A2C">
          <w:delText>555 MHz and 1</w:delText>
        </w:r>
        <w:r w:rsidDel="00E12A2C">
          <w:delText> </w:delText>
        </w:r>
        <w:r w:rsidRPr="00C17A9A" w:rsidDel="00E12A2C">
          <w:delText>646.5-1</w:delText>
        </w:r>
        <w:r w:rsidDel="00E12A2C">
          <w:delText> </w:delText>
        </w:r>
        <w:r w:rsidRPr="00C17A9A" w:rsidDel="00E12A2C">
          <w:delText>656.5 MHz and 1</w:delText>
        </w:r>
        <w:r w:rsidDel="00E12A2C">
          <w:delText> </w:delText>
        </w:r>
        <w:r w:rsidRPr="00C17A9A" w:rsidDel="00E12A2C">
          <w:delText>555-1</w:delText>
        </w:r>
        <w:r w:rsidDel="00E12A2C">
          <w:delText> </w:delText>
        </w:r>
        <w:r w:rsidRPr="00C17A9A" w:rsidDel="00E12A2C">
          <w:delText>559 MHz and 1</w:delText>
        </w:r>
        <w:r w:rsidDel="00E12A2C">
          <w:delText> </w:delText>
        </w:r>
        <w:r w:rsidRPr="00C17A9A" w:rsidDel="00E12A2C">
          <w:delText>656.5-1</w:delText>
        </w:r>
        <w:r w:rsidDel="00E12A2C">
          <w:delText> </w:delText>
        </w:r>
        <w:r w:rsidRPr="00C17A9A" w:rsidDel="00E12A2C">
          <w:delText>660.5 MHz</w:delText>
        </w:r>
      </w:del>
      <w:del w:id="282" w:author="FAA" w:date="2022-09-28T16:42:00Z">
        <w:r w:rsidRPr="00C17A9A" w:rsidDel="00672102">
          <w:delText xml:space="preserve"> in the United States,</w:delText>
        </w:r>
      </w:del>
      <w:del w:id="283" w:author="FAA" w:date="2022-09-28T16:48:00Z">
        <w:r w:rsidRPr="00C17A9A" w:rsidDel="00E12A2C">
          <w:delText xml:space="preserve"> could offer safety communications under AMS(R)S allocation.</w:delText>
        </w:r>
      </w:del>
    </w:p>
    <w:p w14:paraId="43117A71" w14:textId="1B66B1B0" w:rsidR="00B63944" w:rsidRPr="00C17A9A" w:rsidDel="00672102" w:rsidRDefault="00B63944">
      <w:pPr>
        <w:jc w:val="both"/>
        <w:rPr>
          <w:del w:id="284" w:author="FAA" w:date="2022-09-28T16:42:00Z"/>
        </w:rPr>
      </w:pPr>
      <w:del w:id="285" w:author="FAA" w:date="2022-09-28T16:48:00Z">
        <w:r w:rsidRPr="00C17A9A" w:rsidDel="00E12A2C">
          <w:delText>The frequency bands 5</w:delText>
        </w:r>
        <w:r w:rsidDel="00E12A2C">
          <w:delText> </w:delText>
        </w:r>
        <w:r w:rsidRPr="00C17A9A" w:rsidDel="00E12A2C">
          <w:delText>000</w:delText>
        </w:r>
        <w:r w:rsidDel="00E12A2C">
          <w:delText>-</w:delText>
        </w:r>
        <w:r w:rsidRPr="00C17A9A" w:rsidDel="00E12A2C">
          <w:delText>5 150 MHz is also allocated totally or partially to AM(R)S, AMS(R)S and ARNS which could provide safety communications to suborbital vehicles.</w:delText>
        </w:r>
      </w:del>
      <w:del w:id="286" w:author="FAA" w:date="2022-09-28T16:42:00Z">
        <w:r w:rsidRPr="00C17A9A" w:rsidDel="00672102">
          <w:delText xml:space="preserve">   </w:delText>
        </w:r>
      </w:del>
    </w:p>
    <w:p w14:paraId="10932409" w14:textId="4DBB71F2" w:rsidR="00B63944" w:rsidRPr="00162FC9" w:rsidDel="00E12A2C" w:rsidRDefault="00B63944">
      <w:pPr>
        <w:jc w:val="both"/>
        <w:rPr>
          <w:del w:id="287" w:author="FAA" w:date="2022-09-28T16:48:00Z"/>
        </w:rPr>
        <w:pPrChange w:id="288" w:author="FAA" w:date="2022-09-28T16:48:00Z">
          <w:pPr>
            <w:pStyle w:val="Heading3"/>
          </w:pPr>
        </w:pPrChange>
      </w:pPr>
      <w:del w:id="289" w:author="FAA" w:date="2022-09-28T16:42:00Z">
        <w:r w:rsidDel="00672102">
          <w:delText>5</w:delText>
        </w:r>
        <w:r w:rsidRPr="00162FC9" w:rsidDel="00672102">
          <w:delText>.2.2</w:delText>
        </w:r>
        <w:r w:rsidRPr="00162FC9" w:rsidDel="00672102">
          <w:tab/>
          <w:delText xml:space="preserve">Operations in segregated airspace </w:delText>
        </w:r>
      </w:del>
    </w:p>
    <w:p w14:paraId="77DA1EB8" w14:textId="5EC37F45" w:rsidR="00B63944" w:rsidRPr="00477FB1" w:rsidDel="00672102" w:rsidRDefault="00B63944" w:rsidP="00E12A2C">
      <w:pPr>
        <w:jc w:val="both"/>
        <w:rPr>
          <w:del w:id="290" w:author="FAA" w:date="2022-09-28T16:43:00Z"/>
        </w:rPr>
      </w:pPr>
      <w:del w:id="291" w:author="FAA" w:date="2022-09-28T16:43:00Z">
        <w:r w:rsidRPr="00814909" w:rsidDel="00672102">
          <w:delText xml:space="preserve">The separation of suborbital vehicles from other aircraft may be provided </w:delText>
        </w:r>
        <w:r w:rsidDel="00672102">
          <w:delText>using</w:delText>
        </w:r>
        <w:r w:rsidRPr="00814909" w:rsidDel="00672102">
          <w:delText xml:space="preserve"> segregated airspace</w:delText>
        </w:r>
        <w:r w:rsidRPr="004960E3" w:rsidDel="00672102">
          <w:delText xml:space="preserve">. According to ICAO, segregated airspace is the airspace of specified dimensions allocated for exclusive use to a specific user(s). </w:delText>
        </w:r>
        <w:r w:rsidRPr="00814909" w:rsidDel="00672102">
          <w:delText>However, it is desirable to limit as much as possible the time during which the segregated airspace is needed</w:delText>
        </w:r>
        <w:r w:rsidDel="00672102">
          <w:delText>,</w:delText>
        </w:r>
        <w:r w:rsidRPr="00814909" w:rsidDel="00672102">
          <w:delText xml:space="preserve"> and the volume of airspace affected. </w:delText>
        </w:r>
      </w:del>
    </w:p>
    <w:p w14:paraId="05D9748E" w14:textId="0E2742C0" w:rsidR="00B63944" w:rsidDel="00E12A2C" w:rsidRDefault="00B63944" w:rsidP="00E12A2C">
      <w:pPr>
        <w:jc w:val="both"/>
        <w:rPr>
          <w:del w:id="292" w:author="FAA" w:date="2022-09-28T16:48:00Z"/>
        </w:rPr>
      </w:pPr>
      <w:del w:id="293" w:author="FAA" w:date="2022-09-28T16:48:00Z">
        <w:r w:rsidRPr="005F1E4A" w:rsidDel="00E12A2C">
          <w:delText>There are spectrum needs for radiocommunications between stations on-board sub-orbital vehicles and terrestrial/space stations providing functions in particular TT&amp;C, which would not require to be under an aeronautical internationally standard. TT&amp;C would be the main radiocommunication application used</w:delText>
        </w:r>
      </w:del>
    </w:p>
    <w:p w14:paraId="02591ADF" w14:textId="3B2E3AD6" w:rsidR="00B63944" w:rsidDel="00672102" w:rsidRDefault="00B63944">
      <w:pPr>
        <w:jc w:val="both"/>
        <w:rPr>
          <w:del w:id="294" w:author="FAA" w:date="2022-09-28T16:43:00Z"/>
        </w:rPr>
      </w:pPr>
      <w:del w:id="295" w:author="FAA" w:date="2022-09-28T16:43:00Z">
        <w:r w:rsidDel="00672102">
          <w:delText>Radiocommunication functional</w:delText>
        </w:r>
        <w:r w:rsidRPr="000D239E" w:rsidDel="00672102">
          <w:delText xml:space="preserve"> needs of suborbital vehicles in segregated airspace are similar to what is described in section 4.1.</w:delText>
        </w:r>
      </w:del>
    </w:p>
    <w:p w14:paraId="2F6881BA" w14:textId="0D1EC5F7" w:rsidR="00B63944" w:rsidDel="00E12A2C" w:rsidRDefault="00B63944">
      <w:pPr>
        <w:jc w:val="both"/>
        <w:rPr>
          <w:del w:id="296" w:author="FAA" w:date="2022-09-28T16:48:00Z"/>
        </w:rPr>
      </w:pPr>
      <w:del w:id="297" w:author="FAA" w:date="2022-09-28T16:48:00Z">
        <w:r w:rsidRPr="00814909" w:rsidDel="00E12A2C">
          <w:delTex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delText>
        </w:r>
      </w:del>
    </w:p>
    <w:p w14:paraId="5745968F" w14:textId="380DB85C" w:rsidR="00B63944" w:rsidRPr="00C17A9A" w:rsidDel="00E12A2C" w:rsidRDefault="00B63944">
      <w:pPr>
        <w:jc w:val="both"/>
        <w:rPr>
          <w:del w:id="298" w:author="FAA" w:date="2022-09-28T16:48:00Z"/>
        </w:rPr>
      </w:pPr>
      <w:del w:id="299" w:author="FAA" w:date="2022-09-28T16:48:00Z">
        <w:r w:rsidRPr="00C17A9A" w:rsidDel="00E12A2C">
          <w:delText xml:space="preserve">It is possible to use existing </w:delText>
        </w:r>
        <w:r w:rsidDel="00E12A2C">
          <w:delText xml:space="preserve">radio frequency bands allocated to the </w:delText>
        </w:r>
        <w:r w:rsidRPr="00C17A9A" w:rsidDel="00E12A2C">
          <w:delText xml:space="preserve">space operation service to </w:delText>
        </w:r>
        <w:r w:rsidDel="00E12A2C">
          <w:delText>address some of the requirements for</w:delText>
        </w:r>
        <w:r w:rsidRPr="00C17A9A" w:rsidDel="00E12A2C">
          <w:delText xml:space="preserve"> stations expected to reach space.</w:delText>
        </w:r>
      </w:del>
    </w:p>
    <w:p w14:paraId="23ADE290" w14:textId="68F692E5" w:rsidR="00B63944" w:rsidDel="00672102" w:rsidRDefault="00B63944">
      <w:pPr>
        <w:jc w:val="both"/>
        <w:rPr>
          <w:del w:id="300" w:author="FAA" w:date="2022-09-28T16:44:00Z"/>
        </w:rPr>
        <w:pPrChange w:id="301" w:author="FAA" w:date="2022-09-28T16:48:00Z">
          <w:pPr>
            <w:pStyle w:val="EditorsNote"/>
          </w:pPr>
        </w:pPrChange>
      </w:pPr>
      <w:del w:id="302" w:author="FAA" w:date="2022-09-28T16:44:00Z">
        <w:r w:rsidDel="00672102">
          <w:delText>[Editor’s Note:  Find an appropriate location for the text below]</w:delText>
        </w:r>
      </w:del>
    </w:p>
    <w:p w14:paraId="60D97664" w14:textId="698CC2CF" w:rsidR="00B63944" w:rsidRPr="00C17A9A" w:rsidDel="00672102" w:rsidRDefault="00B63944" w:rsidP="00E12A2C">
      <w:pPr>
        <w:jc w:val="both"/>
        <w:rPr>
          <w:del w:id="303" w:author="FAA" w:date="2022-09-28T16:44:00Z"/>
        </w:rPr>
      </w:pPr>
      <w:del w:id="304" w:author="FAA" w:date="2022-09-28T16:44:00Z">
        <w:r w:rsidDel="00672102">
          <w:delText xml:space="preserve">There are different views on regulatory provisions for </w:delText>
        </w:r>
        <w:r w:rsidRPr="00C17A9A" w:rsidDel="00672102">
          <w:delText>stations expected to reach space operated as a terrestrial station or an Earth station</w:delText>
        </w:r>
        <w:r w:rsidDel="00672102">
          <w:delText xml:space="preserve">.  One view is to consider that the status of stations onboard suborbital vehicles do not change when operating in space, under the existing radio regulations.  Another view is </w:delText>
        </w:r>
        <w:r w:rsidRPr="007C6CD9" w:rsidDel="00672102">
          <w:delText xml:space="preserve">to consider </w:delText>
        </w:r>
        <w:r w:rsidDel="00672102">
          <w:delText xml:space="preserve">that terrestrial and earth stations would have to operate under </w:delText>
        </w:r>
        <w:r w:rsidRPr="00784757" w:rsidDel="00672102">
          <w:rPr>
            <w:bCs/>
          </w:rPr>
          <w:delText>RR No.</w:delText>
        </w:r>
        <w:r w:rsidRPr="004960E3" w:rsidDel="00672102">
          <w:rPr>
            <w:b/>
          </w:rPr>
          <w:delText xml:space="preserve"> </w:delText>
        </w:r>
        <w:r w:rsidRPr="007C6CD9" w:rsidDel="00672102">
          <w:rPr>
            <w:b/>
          </w:rPr>
          <w:delText>4.4</w:delText>
        </w:r>
        <w:r w:rsidRPr="004960E3" w:rsidDel="00672102">
          <w:delText xml:space="preserve"> </w:delText>
        </w:r>
        <w:r w:rsidDel="00672102">
          <w:delText xml:space="preserve">when in space </w:delText>
        </w:r>
        <w:r w:rsidRPr="007C6CD9" w:rsidDel="00672102">
          <w:delText>until having identified frequency bands</w:delText>
        </w:r>
        <w:r w:rsidRPr="00C17A9A" w:rsidDel="00672102">
          <w:delText xml:space="preserve"> </w:delText>
        </w:r>
        <w:r w:rsidDel="00672102">
          <w:delText>which would require protection and then to seek relevant regulations under a new future stage.</w:delText>
        </w:r>
        <w:r w:rsidRPr="00C17A9A" w:rsidDel="00672102">
          <w:delText xml:space="preserve">  </w:delText>
        </w:r>
      </w:del>
    </w:p>
    <w:p w14:paraId="119FD07E" w14:textId="77777777" w:rsidR="00B63944" w:rsidRDefault="00B63944" w:rsidP="00B63944">
      <w:pPr>
        <w:tabs>
          <w:tab w:val="clear" w:pos="1134"/>
          <w:tab w:val="clear" w:pos="1871"/>
          <w:tab w:val="clear" w:pos="2268"/>
        </w:tabs>
        <w:overflowPunct/>
        <w:autoSpaceDE/>
        <w:autoSpaceDN/>
        <w:adjustRightInd/>
        <w:spacing w:before="0"/>
        <w:textAlignment w:val="auto"/>
        <w:rPr>
          <w:b/>
          <w:sz w:val="28"/>
        </w:rPr>
      </w:pPr>
      <w:r>
        <w:br w:type="page"/>
      </w:r>
    </w:p>
    <w:p w14:paraId="3B0E3669" w14:textId="77777777" w:rsidR="00B63944" w:rsidRPr="00477FB1" w:rsidRDefault="00B63944" w:rsidP="00B63944">
      <w:pPr>
        <w:pStyle w:val="Heading1"/>
      </w:pPr>
      <w:r>
        <w:lastRenderedPageBreak/>
        <w:t>6</w:t>
      </w:r>
      <w:r w:rsidRPr="00477FB1">
        <w:tab/>
        <w:t xml:space="preserve">Summary of studies </w:t>
      </w:r>
    </w:p>
    <w:p w14:paraId="2B4A1C4F" w14:textId="77777777" w:rsidR="00B63944" w:rsidRPr="00477FB1" w:rsidRDefault="00B63944" w:rsidP="00B63944">
      <w:pPr>
        <w:pStyle w:val="EditorsNote"/>
      </w:pPr>
      <w:r w:rsidRPr="00477FB1">
        <w:t>[To be added]</w:t>
      </w:r>
    </w:p>
    <w:p w14:paraId="552CC516" w14:textId="7AE3FA76" w:rsidR="00B63944" w:rsidRPr="00477FB1" w:rsidDel="00672102" w:rsidRDefault="00B63944" w:rsidP="00B63944">
      <w:pPr>
        <w:spacing w:before="240" w:after="240"/>
        <w:rPr>
          <w:del w:id="305" w:author="FAA" w:date="2022-09-28T16:44:00Z"/>
          <w:i/>
          <w:iCs/>
          <w:color w:val="FF0000"/>
        </w:rPr>
      </w:pPr>
      <w:del w:id="306" w:author="FAA" w:date="2022-09-28T16:44:00Z">
        <w:r w:rsidRPr="00477FB1" w:rsidDel="00672102">
          <w:rPr>
            <w:i/>
            <w:iCs/>
            <w:color w:val="FF0000"/>
          </w:rPr>
          <w:delText>[Editor’s note: to be used for the section on summary for studies in draft CPM text]</w:delText>
        </w:r>
      </w:del>
    </w:p>
    <w:p w14:paraId="3191B449" w14:textId="001A3E1A" w:rsidR="00B63944" w:rsidDel="00672102" w:rsidRDefault="00B63944" w:rsidP="00B63944">
      <w:pPr>
        <w:spacing w:before="240" w:after="240"/>
        <w:rPr>
          <w:del w:id="307" w:author="FAA" w:date="2022-09-28T16:44:00Z"/>
          <w:i/>
          <w:iCs/>
        </w:rPr>
      </w:pPr>
      <w:del w:id="308" w:author="FAA" w:date="2022-09-28T16:44:00Z">
        <w:r w:rsidRPr="00477FB1" w:rsidDel="00672102">
          <w:rPr>
            <w:i/>
            <w:iCs/>
          </w:rPr>
          <w:delText>[Editor’s Note: The difference in meaning between segregated airspace versus non-segregated airspace needs to be described and explained in relation to sharing between suborbital vehicles and other systems of allocated services in a frequency band.]</w:delText>
        </w:r>
      </w:del>
    </w:p>
    <w:p w14:paraId="3DBE1F73" w14:textId="13F16B56" w:rsidR="00B63944" w:rsidRPr="00574E12" w:rsidDel="00672102" w:rsidRDefault="00B63944" w:rsidP="00B63944">
      <w:pPr>
        <w:rPr>
          <w:del w:id="309" w:author="FAA" w:date="2022-09-28T16:44:00Z"/>
          <w:b/>
        </w:rPr>
      </w:pPr>
      <w:del w:id="310" w:author="FAA" w:date="2022-09-28T16:44:00Z">
        <w:r w:rsidRPr="00C17A9A" w:rsidDel="00672102">
          <w:delText>The progress of the study would lead to consider topics to be address at WRC-23</w:delText>
        </w:r>
        <w:r w:rsidRPr="00574E12" w:rsidDel="00672102">
          <w:delText>:</w:delText>
        </w:r>
      </w:del>
    </w:p>
    <w:p w14:paraId="41C94AD4" w14:textId="64578F74" w:rsidR="00B63944" w:rsidRPr="00574E12" w:rsidDel="00672102" w:rsidRDefault="00B63944" w:rsidP="00B63944">
      <w:pPr>
        <w:pStyle w:val="enumlev1"/>
        <w:rPr>
          <w:del w:id="311" w:author="FAA" w:date="2022-09-28T16:44:00Z"/>
        </w:rPr>
      </w:pPr>
      <w:del w:id="312" w:author="FAA" w:date="2022-09-28T16:44:00Z">
        <w:r w:rsidRPr="00574E12" w:rsidDel="00672102">
          <w:delText>–</w:delText>
        </w:r>
        <w:r w:rsidRPr="00574E12" w:rsidDel="00672102">
          <w:tab/>
          <w:delText>the definition of sub-orbital vehicle in the</w:delText>
        </w:r>
        <w:r w:rsidRPr="00C17A9A" w:rsidDel="00672102">
          <w:delText xml:space="preserve"> RR</w:delText>
        </w:r>
        <w:r w:rsidRPr="00574E12" w:rsidDel="00672102">
          <w:delText>;</w:delText>
        </w:r>
      </w:del>
    </w:p>
    <w:p w14:paraId="62488EDD" w14:textId="14C58257" w:rsidR="00B63944" w:rsidDel="00672102" w:rsidRDefault="00B63944" w:rsidP="00B63944">
      <w:pPr>
        <w:pStyle w:val="enumlev1"/>
        <w:rPr>
          <w:del w:id="313" w:author="FAA" w:date="2022-09-28T16:44:00Z"/>
          <w:i/>
          <w:iCs/>
        </w:rPr>
      </w:pPr>
      <w:del w:id="314" w:author="FAA" w:date="2022-09-28T16:44:00Z">
        <w:r w:rsidRPr="00574E12" w:rsidDel="00672102">
          <w:delText>–</w:delText>
        </w:r>
        <w:r w:rsidRPr="00574E12" w:rsidDel="00672102">
          <w:tab/>
        </w:r>
        <w:r w:rsidDel="00672102">
          <w:delText>TBD.</w:delText>
        </w:r>
      </w:del>
    </w:p>
    <w:p w14:paraId="149DAB0D" w14:textId="7826113A" w:rsidR="00B63944" w:rsidRPr="00477FB1" w:rsidDel="00672102" w:rsidRDefault="00B63944" w:rsidP="00B63944">
      <w:pPr>
        <w:spacing w:before="240" w:after="240"/>
        <w:rPr>
          <w:del w:id="315" w:author="FAA" w:date="2022-09-28T16:44:00Z"/>
          <w:caps/>
          <w:sz w:val="28"/>
          <w:highlight w:val="cyan"/>
        </w:rPr>
      </w:pPr>
      <w:del w:id="316" w:author="FAA" w:date="2022-09-28T16:44:00Z">
        <w:r w:rsidRPr="00477FB1" w:rsidDel="00672102">
          <w:rPr>
            <w:caps/>
            <w:sz w:val="28"/>
            <w:highlight w:val="cyan"/>
          </w:rPr>
          <w:br w:type="page"/>
        </w:r>
      </w:del>
    </w:p>
    <w:p w14:paraId="7FB7C160" w14:textId="732C911B" w:rsidR="00B63944" w:rsidRPr="00477FB1" w:rsidDel="00B82499" w:rsidRDefault="00B63944" w:rsidP="00B63944">
      <w:pPr>
        <w:pStyle w:val="AnnexNo"/>
        <w:rPr>
          <w:del w:id="317" w:author="USA" w:date="2022-08-25T01:01:00Z"/>
          <w:i/>
        </w:rPr>
      </w:pPr>
      <w:del w:id="318" w:author="USA" w:date="2022-08-25T01:01:00Z">
        <w:r w:rsidRPr="00477FB1" w:rsidDel="00B82499">
          <w:lastRenderedPageBreak/>
          <w:delText>Annex 1</w:delText>
        </w:r>
      </w:del>
    </w:p>
    <w:p w14:paraId="47826DCB" w14:textId="552F7C0A" w:rsidR="00B63944" w:rsidRPr="00477FB1" w:rsidDel="00B82499" w:rsidRDefault="00B63944" w:rsidP="00B63944">
      <w:pPr>
        <w:pStyle w:val="Annextitle"/>
        <w:rPr>
          <w:del w:id="319" w:author="USA" w:date="2022-08-25T01:01:00Z"/>
        </w:rPr>
      </w:pPr>
      <w:del w:id="320" w:author="USA" w:date="2022-08-25T01:01:00Z">
        <w:r w:rsidRPr="00477FB1" w:rsidDel="00B82499">
          <w:delText>Technical studies on suborbital vehicles in non-segregated airspace</w:delText>
        </w:r>
      </w:del>
    </w:p>
    <w:p w14:paraId="71BAF091" w14:textId="4479712D" w:rsidR="00B63944" w:rsidRPr="00477FB1" w:rsidDel="00B82499" w:rsidRDefault="00B63944" w:rsidP="00B63944">
      <w:pPr>
        <w:pStyle w:val="Heading2"/>
        <w:rPr>
          <w:del w:id="321" w:author="USA" w:date="2022-08-25T01:01:00Z"/>
        </w:rPr>
      </w:pPr>
      <w:del w:id="322" w:author="USA" w:date="2022-08-25T01:01:00Z">
        <w:r w:rsidRPr="00477FB1" w:rsidDel="00B82499">
          <w:delText>A1.1</w:delText>
        </w:r>
        <w:r w:rsidRPr="00477FB1" w:rsidDel="00B82499">
          <w:tab/>
        </w:r>
        <w:r w:rsidDel="00B82499">
          <w:delText>Services and f</w:delText>
        </w:r>
        <w:r w:rsidRPr="00477FB1" w:rsidDel="00B82499">
          <w:delText xml:space="preserve">requency bands under consideration for technical studies </w:delText>
        </w:r>
      </w:del>
    </w:p>
    <w:p w14:paraId="2BABD321" w14:textId="13D0FC64" w:rsidR="00B63944" w:rsidRPr="00477FB1" w:rsidDel="00B82499" w:rsidRDefault="00B63944" w:rsidP="00B63944">
      <w:pPr>
        <w:spacing w:before="240" w:after="240"/>
        <w:rPr>
          <w:del w:id="323" w:author="USA" w:date="2022-08-25T01:01:00Z"/>
          <w:b/>
          <w:i/>
          <w:iCs/>
        </w:rPr>
      </w:pPr>
      <w:del w:id="324" w:author="USA" w:date="2022-08-25T01:01:00Z">
        <w:r w:rsidRPr="00477FB1" w:rsidDel="00B82499">
          <w:rPr>
            <w:i/>
            <w:iCs/>
          </w:rPr>
          <w:delText xml:space="preserve">[To be completed] </w:delText>
        </w:r>
      </w:del>
    </w:p>
    <w:p w14:paraId="79CF548E" w14:textId="6C8CFF90" w:rsidR="00B63944" w:rsidRPr="00477FB1" w:rsidDel="00B82499" w:rsidRDefault="00B63944" w:rsidP="00B63944">
      <w:pPr>
        <w:pStyle w:val="Heading2"/>
        <w:rPr>
          <w:del w:id="325" w:author="USA" w:date="2022-08-25T01:01:00Z"/>
        </w:rPr>
      </w:pPr>
      <w:del w:id="326" w:author="USA" w:date="2022-08-25T01:01:00Z">
        <w:r w:rsidRPr="00477FB1" w:rsidDel="00B82499">
          <w:delText>A1.2</w:delText>
        </w:r>
        <w:r w:rsidRPr="00477FB1" w:rsidDel="00B82499">
          <w:tab/>
          <w:delText>Technical characteristics and protection criteria relevant for the following studies</w:delText>
        </w:r>
      </w:del>
    </w:p>
    <w:p w14:paraId="21EBB4F0" w14:textId="54830E1D" w:rsidR="00B63944" w:rsidRPr="00477FB1" w:rsidDel="00B82499" w:rsidRDefault="00B63944" w:rsidP="00B63944">
      <w:pPr>
        <w:spacing w:before="240" w:after="240"/>
        <w:rPr>
          <w:del w:id="327" w:author="USA" w:date="2022-08-25T01:01:00Z"/>
          <w:i/>
          <w:iCs/>
        </w:rPr>
      </w:pPr>
      <w:del w:id="328" w:author="USA" w:date="2022-08-25T01:01:00Z">
        <w:r w:rsidRPr="00477FB1" w:rsidDel="00B82499">
          <w:rPr>
            <w:i/>
            <w:iCs/>
          </w:rPr>
          <w:delText>[To be determined]</w:delText>
        </w:r>
      </w:del>
    </w:p>
    <w:p w14:paraId="6A891DA6" w14:textId="0C21FB21" w:rsidR="00B63944" w:rsidRPr="00477FB1" w:rsidDel="00B82499" w:rsidRDefault="00B63944" w:rsidP="00B63944">
      <w:pPr>
        <w:pStyle w:val="Heading2"/>
        <w:rPr>
          <w:del w:id="329" w:author="USA" w:date="2022-08-25T01:01:00Z"/>
        </w:rPr>
      </w:pPr>
      <w:del w:id="330" w:author="USA" w:date="2022-08-25T01:01:00Z">
        <w:r w:rsidRPr="00477FB1" w:rsidDel="00B82499">
          <w:delText>A1.3</w:delText>
        </w:r>
        <w:r w:rsidRPr="00477FB1" w:rsidDel="00B82499">
          <w:tab/>
          <w:delText>Sharing and compatibility studies</w:delText>
        </w:r>
      </w:del>
    </w:p>
    <w:p w14:paraId="29434791" w14:textId="69284621" w:rsidR="00B63944" w:rsidDel="00B82499" w:rsidRDefault="00B63944" w:rsidP="00B63944">
      <w:pPr>
        <w:spacing w:before="240" w:after="240"/>
        <w:jc w:val="both"/>
        <w:rPr>
          <w:del w:id="331" w:author="USA" w:date="2022-08-25T01:01:00Z"/>
          <w:i/>
          <w:iCs/>
        </w:rPr>
      </w:pPr>
      <w:del w:id="332" w:author="USA" w:date="2022-08-25T01:01:00Z">
        <w:r w:rsidRPr="00477FB1" w:rsidDel="00B82499">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151D4C7C" w14:textId="77777777" w:rsidR="00B63944" w:rsidRDefault="00B63944" w:rsidP="00B63944">
      <w:pPr>
        <w:spacing w:before="240" w:after="240"/>
        <w:jc w:val="both"/>
        <w:rPr>
          <w:i/>
          <w:iCs/>
        </w:rPr>
      </w:pPr>
    </w:p>
    <w:p w14:paraId="200BFD7A" w14:textId="77777777" w:rsidR="00B63944" w:rsidRPr="00477FB1" w:rsidRDefault="00B63944" w:rsidP="00B63944">
      <w:pPr>
        <w:spacing w:before="240" w:after="240"/>
        <w:jc w:val="both"/>
        <w:rPr>
          <w:iCs/>
        </w:rPr>
      </w:pPr>
    </w:p>
    <w:p w14:paraId="0707EF4A" w14:textId="157DF722" w:rsidR="00B63944" w:rsidRPr="00477FB1" w:rsidDel="00B82499" w:rsidRDefault="00B63944" w:rsidP="00B63944">
      <w:pPr>
        <w:pStyle w:val="AnnexNo"/>
        <w:rPr>
          <w:del w:id="333" w:author="USA" w:date="2022-08-25T01:01:00Z"/>
          <w:i/>
        </w:rPr>
      </w:pPr>
      <w:del w:id="334" w:author="USA" w:date="2022-08-25T01:01:00Z">
        <w:r w:rsidRPr="00477FB1" w:rsidDel="00B82499">
          <w:delText>Annex 2</w:delText>
        </w:r>
      </w:del>
    </w:p>
    <w:p w14:paraId="5673A5AD" w14:textId="6A58480D" w:rsidR="00B63944" w:rsidRPr="00477FB1" w:rsidDel="00B82499" w:rsidRDefault="00B63944" w:rsidP="00B63944">
      <w:pPr>
        <w:pStyle w:val="Annextitle"/>
        <w:rPr>
          <w:del w:id="335" w:author="USA" w:date="2022-08-25T01:01:00Z"/>
          <w:i/>
        </w:rPr>
      </w:pPr>
      <w:del w:id="336" w:author="USA" w:date="2022-08-25T01:01:00Z">
        <w:r w:rsidRPr="00477FB1" w:rsidDel="00B82499">
          <w:delText>Technical studies on suborbital vehicles in segregated airspace</w:delText>
        </w:r>
      </w:del>
    </w:p>
    <w:p w14:paraId="2DA7B5BD" w14:textId="34AD0B5B" w:rsidR="00B63944" w:rsidRPr="00477FB1" w:rsidDel="00B82499" w:rsidRDefault="00B63944" w:rsidP="00B63944">
      <w:pPr>
        <w:pStyle w:val="Heading2"/>
        <w:rPr>
          <w:del w:id="337" w:author="USA" w:date="2022-08-25T01:01:00Z"/>
        </w:rPr>
      </w:pPr>
      <w:del w:id="338" w:author="USA" w:date="2022-08-25T01:01:00Z">
        <w:r w:rsidRPr="00477FB1" w:rsidDel="00B82499">
          <w:delText>A2.1</w:delText>
        </w:r>
        <w:r w:rsidRPr="00477FB1" w:rsidDel="00B82499">
          <w:tab/>
        </w:r>
        <w:r w:rsidDel="00B82499">
          <w:delText>Services and f</w:delText>
        </w:r>
        <w:r w:rsidRPr="00477FB1" w:rsidDel="00B82499">
          <w:delText xml:space="preserve">requency bands under consideration for technical studies </w:delText>
        </w:r>
      </w:del>
    </w:p>
    <w:p w14:paraId="15F3EFFA" w14:textId="306A43D0" w:rsidR="00B63944" w:rsidRPr="00477FB1" w:rsidDel="00B82499" w:rsidRDefault="00B63944" w:rsidP="00B63944">
      <w:pPr>
        <w:spacing w:before="240" w:after="240"/>
        <w:rPr>
          <w:del w:id="339" w:author="USA" w:date="2022-08-25T01:01:00Z"/>
          <w:b/>
          <w:i/>
          <w:iCs/>
        </w:rPr>
      </w:pPr>
      <w:del w:id="340" w:author="USA" w:date="2022-08-25T01:01:00Z">
        <w:r w:rsidRPr="00477FB1" w:rsidDel="00B82499">
          <w:rPr>
            <w:i/>
            <w:iCs/>
          </w:rPr>
          <w:delText xml:space="preserve">[To be completed] </w:delText>
        </w:r>
      </w:del>
    </w:p>
    <w:p w14:paraId="4A49F4E7" w14:textId="7217A2A1" w:rsidR="00B63944" w:rsidRPr="00477FB1" w:rsidDel="00B82499" w:rsidRDefault="00B63944" w:rsidP="00B63944">
      <w:pPr>
        <w:pStyle w:val="Heading2"/>
        <w:rPr>
          <w:del w:id="341" w:author="USA" w:date="2022-08-25T01:01:00Z"/>
        </w:rPr>
      </w:pPr>
      <w:del w:id="342" w:author="USA" w:date="2022-08-25T01:01:00Z">
        <w:r w:rsidRPr="00477FB1" w:rsidDel="00B82499">
          <w:delText>A2.2</w:delText>
        </w:r>
        <w:r w:rsidRPr="00477FB1" w:rsidDel="00B82499">
          <w:tab/>
          <w:delText>Technical characteristics and protection criteria relevant for the following studies</w:delText>
        </w:r>
      </w:del>
    </w:p>
    <w:p w14:paraId="12452CC5" w14:textId="5C72CDBD" w:rsidR="00B63944" w:rsidRPr="00477FB1" w:rsidDel="00B82499" w:rsidRDefault="00B63944" w:rsidP="00B63944">
      <w:pPr>
        <w:spacing w:before="240" w:after="240"/>
        <w:rPr>
          <w:del w:id="343" w:author="USA" w:date="2022-08-25T01:01:00Z"/>
          <w:i/>
          <w:iCs/>
        </w:rPr>
      </w:pPr>
      <w:del w:id="344" w:author="USA" w:date="2022-08-25T01:01:00Z">
        <w:r w:rsidRPr="00477FB1" w:rsidDel="00B82499">
          <w:rPr>
            <w:i/>
            <w:iCs/>
          </w:rPr>
          <w:delText>[To be determined]</w:delText>
        </w:r>
      </w:del>
    </w:p>
    <w:p w14:paraId="02D335CC" w14:textId="35284E90" w:rsidR="00B63944" w:rsidRPr="00477FB1" w:rsidDel="00B82499" w:rsidRDefault="00B63944" w:rsidP="00B63944">
      <w:pPr>
        <w:pStyle w:val="Heading2"/>
        <w:rPr>
          <w:del w:id="345" w:author="USA" w:date="2022-08-25T01:01:00Z"/>
        </w:rPr>
      </w:pPr>
      <w:del w:id="346" w:author="USA" w:date="2022-08-25T01:01:00Z">
        <w:r w:rsidRPr="00477FB1" w:rsidDel="00B82499">
          <w:delText>A2.3</w:delText>
        </w:r>
        <w:r w:rsidRPr="00477FB1" w:rsidDel="00B82499">
          <w:tab/>
          <w:delText>Sharing and compatibility studies</w:delText>
        </w:r>
      </w:del>
    </w:p>
    <w:p w14:paraId="7BC3775F" w14:textId="4C4DAE4E" w:rsidR="00B63944" w:rsidRPr="00477FB1" w:rsidDel="00B82499" w:rsidRDefault="00B63944" w:rsidP="00B63944">
      <w:pPr>
        <w:spacing w:before="240" w:after="240"/>
        <w:jc w:val="both"/>
        <w:rPr>
          <w:del w:id="347" w:author="USA" w:date="2022-08-25T01:01:00Z"/>
          <w:iCs/>
        </w:rPr>
      </w:pPr>
      <w:del w:id="348" w:author="USA" w:date="2022-08-25T01:01:00Z">
        <w:r w:rsidRPr="00477FB1" w:rsidDel="00B82499">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14C7746C" w14:textId="77777777" w:rsidR="00B63944" w:rsidRPr="00477FB1" w:rsidRDefault="00B63944" w:rsidP="00B63944">
      <w:pPr>
        <w:tabs>
          <w:tab w:val="clear" w:pos="1134"/>
          <w:tab w:val="clear" w:pos="1871"/>
          <w:tab w:val="clear" w:pos="2268"/>
        </w:tabs>
        <w:overflowPunct/>
        <w:autoSpaceDE/>
        <w:autoSpaceDN/>
        <w:adjustRightInd/>
        <w:spacing w:before="0"/>
        <w:textAlignment w:val="auto"/>
        <w:rPr>
          <w:caps/>
          <w:sz w:val="28"/>
        </w:rPr>
      </w:pPr>
      <w:r w:rsidRPr="00477FB1">
        <w:br w:type="page"/>
      </w:r>
    </w:p>
    <w:p w14:paraId="42CA15D9" w14:textId="77777777" w:rsidR="00B63944" w:rsidRPr="00F71805" w:rsidRDefault="00B63944" w:rsidP="00B63944">
      <w:pPr>
        <w:pStyle w:val="AnnexNo"/>
        <w:rPr>
          <w:i/>
        </w:rPr>
      </w:pPr>
      <w:r w:rsidRPr="00F71805">
        <w:lastRenderedPageBreak/>
        <w:t>Annex</w:t>
      </w:r>
      <w:del w:id="349" w:author="FAA" w:date="2022-09-28T16:46:00Z">
        <w:r w:rsidRPr="00F71805" w:rsidDel="00E12A2C">
          <w:delText xml:space="preserve"> 3</w:delText>
        </w:r>
      </w:del>
    </w:p>
    <w:p w14:paraId="5DB4EBAA" w14:textId="77777777" w:rsidR="00B63944" w:rsidRPr="00784757" w:rsidRDefault="00B63944" w:rsidP="00B63944">
      <w:pPr>
        <w:pStyle w:val="Annextitle"/>
        <w:rPr>
          <w:iCs/>
        </w:rPr>
      </w:pPr>
      <w:r w:rsidRPr="004960E3">
        <w:t>Co-existence and r</w:t>
      </w:r>
      <w:r w:rsidRPr="00F71805">
        <w:t xml:space="preserve">egulatory considerations to facilitate operating stations </w:t>
      </w:r>
      <w:r w:rsidRPr="00F71805">
        <w:br/>
        <w:t>on board sub-orbital vehicles</w:t>
      </w:r>
    </w:p>
    <w:p w14:paraId="00C1BDB1" w14:textId="77777777" w:rsidR="00B63944" w:rsidRPr="00F71805" w:rsidRDefault="00B63944" w:rsidP="00B63944">
      <w:pPr>
        <w:pStyle w:val="Normalaftertitle"/>
        <w:jc w:val="both"/>
        <w:rPr>
          <w:i/>
          <w:lang w:eastAsia="zh-CN"/>
        </w:rPr>
      </w:pPr>
      <w:r w:rsidRPr="00F71805">
        <w:rPr>
          <w:lang w:eastAsia="zh-CN"/>
        </w:rPr>
        <w:t xml:space="preserve">Under this agenda item, it is recognized that the frequency accommodation for suborbital vehicles should not negatively impact the current use of frequencies by </w:t>
      </w:r>
      <w:r w:rsidRPr="00F71805">
        <w:rPr>
          <w:spacing w:val="-2"/>
          <w:lang w:eastAsia="zh-CN"/>
        </w:rPr>
        <w:t>any other radiocommunication services.</w:t>
      </w:r>
    </w:p>
    <w:p w14:paraId="2396D61E" w14:textId="77777777" w:rsidR="00B63944" w:rsidRPr="00F71805" w:rsidRDefault="00B63944" w:rsidP="00B63944">
      <w:pPr>
        <w:pStyle w:val="Heading2"/>
        <w:rPr>
          <w:lang w:eastAsia="zh-CN"/>
        </w:rPr>
      </w:pPr>
      <w:r w:rsidRPr="00F71805">
        <w:rPr>
          <w:lang w:eastAsia="zh-CN"/>
        </w:rPr>
        <w:t>A3.1</w:t>
      </w:r>
      <w:r w:rsidRPr="00F71805">
        <w:rPr>
          <w:lang w:eastAsia="zh-CN"/>
        </w:rPr>
        <w:tab/>
        <w:t>Examples of radiocommunications services and frequencies</w:t>
      </w:r>
    </w:p>
    <w:p w14:paraId="6CA0F3D2" w14:textId="77777777" w:rsidR="00B63944" w:rsidRPr="00F71805" w:rsidRDefault="00B63944" w:rsidP="00B63944">
      <w:pPr>
        <w:jc w:val="both"/>
      </w:pPr>
      <w:r w:rsidRPr="00F71805">
        <w:t>There are several existing radiocommunications services that can be used by stations on-board suborbital vehicles using existing coordination processes and procedures. These services include, but may not necessarily be limited to:</w:t>
      </w:r>
    </w:p>
    <w:p w14:paraId="75B6AA19" w14:textId="77777777" w:rsidR="00B63944" w:rsidRPr="00F71805" w:rsidRDefault="00B63944" w:rsidP="00B63944">
      <w:pPr>
        <w:pStyle w:val="enumlev1"/>
        <w:jc w:val="both"/>
      </w:pPr>
      <w:bookmarkStart w:id="350" w:name="_Hlk104470216"/>
      <w:r w:rsidRPr="00F71805">
        <w:t>–</w:t>
      </w:r>
      <w:r w:rsidRPr="00F71805">
        <w:tab/>
        <w:t>AM(R)S: The aeronautical mobile (route) service, e.g., VHF voice and data communications and ADS-B, in accordance with ICAO SARPs.</w:t>
      </w:r>
    </w:p>
    <w:bookmarkEnd w:id="350"/>
    <w:p w14:paraId="7BA86B67" w14:textId="77777777" w:rsidR="00B63944" w:rsidRPr="00F71805" w:rsidRDefault="00B63944" w:rsidP="00B63944">
      <w:pPr>
        <w:pStyle w:val="enumlev1"/>
        <w:jc w:val="both"/>
      </w:pPr>
      <w:r w:rsidRPr="00F71805">
        <w:t>–</w:t>
      </w:r>
      <w:r w:rsidRPr="00F71805">
        <w:tab/>
        <w:t>AMS(R)S receive only: ADS-B, in accordance with ICAO SARPs.</w:t>
      </w:r>
    </w:p>
    <w:p w14:paraId="072D4509" w14:textId="77777777" w:rsidR="00B63944" w:rsidRPr="00F71805" w:rsidRDefault="00B63944" w:rsidP="00B63944">
      <w:pPr>
        <w:pStyle w:val="enumlev1"/>
        <w:jc w:val="both"/>
      </w:pPr>
      <w:r w:rsidRPr="00F71805">
        <w:t>–</w:t>
      </w:r>
      <w:r w:rsidRPr="00F71805">
        <w:tab/>
        <w:t xml:space="preserve">RNSS: The GNSS systems using </w:t>
      </w:r>
      <w:r w:rsidRPr="00F71805">
        <w:rPr>
          <w:lang w:eastAsia="ja-JP"/>
        </w:rPr>
        <w:t>1 164-1 215 MHz and 1 559-1 610 MHz can be used for navigation.</w:t>
      </w:r>
    </w:p>
    <w:p w14:paraId="6EBE0C0F" w14:textId="77777777" w:rsidR="00B63944" w:rsidRPr="00F71805" w:rsidRDefault="00B63944" w:rsidP="00B63944">
      <w:pPr>
        <w:pStyle w:val="enumlev1"/>
        <w:jc w:val="both"/>
      </w:pPr>
      <w:r w:rsidRPr="00F71805">
        <w:rPr>
          <w:color w:val="000000"/>
          <w:shd w:val="clear" w:color="auto" w:fill="FFFFFF"/>
        </w:rPr>
        <w:t>–</w:t>
      </w:r>
      <w:r w:rsidRPr="00F71805">
        <w:rPr>
          <w:color w:val="000000"/>
          <w:shd w:val="clear" w:color="auto" w:fill="FFFFFF"/>
        </w:rPr>
        <w:tab/>
      </w:r>
      <w:r w:rsidRPr="00F71805">
        <w:rPr>
          <w:color w:val="000000"/>
          <w:spacing w:val="-2"/>
          <w:shd w:val="clear" w:color="auto" w:fill="FFFFFF"/>
        </w:rPr>
        <w:t xml:space="preserve">MSS: </w:t>
      </w:r>
      <w:r w:rsidRPr="00F71805">
        <w:rPr>
          <w:spacing w:val="-2"/>
        </w:rPr>
        <w:t>The</w:t>
      </w:r>
      <w:r w:rsidRPr="00F71805">
        <w:rPr>
          <w:color w:val="000000"/>
          <w:spacing w:val="-2"/>
          <w:shd w:val="clear" w:color="auto" w:fill="FFFFFF"/>
        </w:rPr>
        <w:t xml:space="preserve"> mobile satellite service in the frequency bands </w:t>
      </w:r>
      <w:r w:rsidRPr="00F71805">
        <w:rPr>
          <w:spacing w:val="-2"/>
          <w:lang w:eastAsia="zh-CN"/>
        </w:rPr>
        <w:t>1 518-1 544 &amp; 1 545</w:t>
      </w:r>
      <w:r w:rsidRPr="00F71805">
        <w:rPr>
          <w:spacing w:val="-2"/>
          <w:lang w:eastAsia="zh-CN"/>
        </w:rPr>
        <w:noBreakHyphen/>
        <w:t>1 559 MHz (space-to-Earth),</w:t>
      </w:r>
      <w:r w:rsidRPr="00F71805">
        <w:rPr>
          <w:color w:val="000000"/>
          <w:spacing w:val="-2"/>
          <w:shd w:val="clear" w:color="auto" w:fill="FFFFFF"/>
        </w:rPr>
        <w:t xml:space="preserve"> 1 610-1 626.5 MHz, and </w:t>
      </w:r>
      <w:r w:rsidRPr="00F71805">
        <w:rPr>
          <w:spacing w:val="-2"/>
          <w:lang w:eastAsia="zh-CN"/>
        </w:rPr>
        <w:t>1 626.5-1 645.5 &amp; 1 646.5</w:t>
      </w:r>
      <w:r w:rsidRPr="00F71805">
        <w:rPr>
          <w:spacing w:val="-2"/>
          <w:lang w:eastAsia="zh-CN"/>
        </w:rPr>
        <w:noBreakHyphen/>
        <w:t xml:space="preserve">1 660.5 MHz (Earth-to-space), and 1 668-1 675 MHz (Earth-to-space) </w:t>
      </w:r>
      <w:r w:rsidRPr="00F71805">
        <w:rPr>
          <w:color w:val="000000"/>
          <w:spacing w:val="-2"/>
          <w:shd w:val="clear" w:color="auto" w:fill="FFFFFF"/>
        </w:rPr>
        <w:t xml:space="preserve">can be used for safety </w:t>
      </w:r>
      <w:del w:id="351" w:author="USA" w:date="2022-08-25T01:04:00Z">
        <w:r w:rsidRPr="00F71805" w:rsidDel="004477BE">
          <w:rPr>
            <w:color w:val="000000"/>
            <w:spacing w:val="-2"/>
            <w:shd w:val="clear" w:color="auto" w:fill="FFFFFF"/>
          </w:rPr>
          <w:delText xml:space="preserve"> </w:delText>
        </w:r>
      </w:del>
      <w:r w:rsidRPr="00F71805">
        <w:rPr>
          <w:color w:val="000000"/>
          <w:spacing w:val="-2"/>
          <w:shd w:val="clear" w:color="auto" w:fill="FFFFFF"/>
        </w:rPr>
        <w:t>and non-safety applications.</w:t>
      </w:r>
    </w:p>
    <w:p w14:paraId="0BE19895" w14:textId="77777777" w:rsidR="00B63944" w:rsidRPr="004960E3" w:rsidRDefault="00B63944" w:rsidP="00B63944">
      <w:pPr>
        <w:pStyle w:val="enumlev1"/>
        <w:jc w:val="both"/>
        <w:rPr>
          <w:strike/>
          <w:lang w:eastAsia="ja-JP"/>
        </w:rPr>
      </w:pPr>
      <w:r w:rsidRPr="00F71805">
        <w:rPr>
          <w:lang w:eastAsia="ja-JP"/>
        </w:rPr>
        <w:t>–</w:t>
      </w:r>
      <w:r w:rsidRPr="00F71805">
        <w:rPr>
          <w:lang w:eastAsia="ja-JP"/>
        </w:rPr>
        <w:tab/>
      </w:r>
      <w:r>
        <w:t xml:space="preserve">MS: </w:t>
      </w:r>
      <w:r w:rsidRPr="00F71805">
        <w:rPr>
          <w:lang w:eastAsia="ja-JP"/>
        </w:rPr>
        <w:t>TT&amp;C applications in the aeronautical mobile service (AMS) are currently using aeronautical mobile telemetry (AMT) in the 2 200-2 290 MHz for telemetry and 2 025-2 110 MHz for command shared with other services including SOS, EESS, and SRS and upper S-band 2 360</w:t>
      </w:r>
      <w:r w:rsidRPr="00F71805">
        <w:rPr>
          <w:lang w:eastAsia="ja-JP"/>
        </w:rPr>
        <w:noBreakHyphen/>
        <w:t xml:space="preserve">2 395 MHz for telemetry. Therefore, there is no need for changes to the Article </w:t>
      </w:r>
      <w:r w:rsidRPr="00F71805">
        <w:rPr>
          <w:b/>
          <w:bCs/>
          <w:lang w:eastAsia="ja-JP"/>
        </w:rPr>
        <w:t>5</w:t>
      </w:r>
      <w:r w:rsidRPr="00F71805">
        <w:rPr>
          <w:lang w:eastAsia="ja-JP"/>
        </w:rPr>
        <w:t xml:space="preserve"> of the Radio Regulations in these bands.</w:t>
      </w:r>
      <w:del w:id="352" w:author="USA" w:date="2022-08-25T01:04:00Z">
        <w:r w:rsidRPr="004960E3" w:rsidDel="004477BE">
          <w:rPr>
            <w:strike/>
            <w:lang w:eastAsia="ja-JP"/>
          </w:rPr>
          <w:delText xml:space="preserve"> </w:delText>
        </w:r>
      </w:del>
      <w:r w:rsidRPr="004960E3">
        <w:rPr>
          <w:lang w:eastAsia="ja-JP"/>
        </w:rPr>
        <w:tab/>
        <w:t xml:space="preserve">According to ITU-R RS.1260-2, Telecommand applications in particular for flight safety purposes can use </w:t>
      </w:r>
      <w:r w:rsidRPr="004960E3">
        <w:rPr>
          <w:color w:val="000000"/>
          <w:spacing w:val="-2"/>
          <w:shd w:val="clear" w:color="auto" w:fill="FFFFFF"/>
        </w:rPr>
        <w:t xml:space="preserve">frequency band </w:t>
      </w:r>
      <w:r w:rsidRPr="004960E3">
        <w:rPr>
          <w:spacing w:val="-2"/>
          <w:lang w:eastAsia="zh-CN"/>
        </w:rPr>
        <w:t>420</w:t>
      </w:r>
      <w:r>
        <w:rPr>
          <w:spacing w:val="-2"/>
          <w:lang w:eastAsia="zh-CN"/>
        </w:rPr>
        <w:noBreakHyphen/>
      </w:r>
      <w:r w:rsidRPr="004960E3">
        <w:rPr>
          <w:spacing w:val="-2"/>
          <w:lang w:eastAsia="zh-CN"/>
        </w:rPr>
        <w:t>450 MHz.</w:t>
      </w:r>
    </w:p>
    <w:p w14:paraId="68A74CCA" w14:textId="77777777" w:rsidR="00B63944" w:rsidRPr="00F71805" w:rsidRDefault="00B63944" w:rsidP="00B63944">
      <w:pPr>
        <w:pStyle w:val="enumlev1"/>
        <w:jc w:val="both"/>
      </w:pPr>
      <w:r w:rsidRPr="00F71805">
        <w:rPr>
          <w:lang w:eastAsia="ja-JP"/>
        </w:rPr>
        <w:t>–</w:t>
      </w:r>
      <w:r w:rsidRPr="00F71805">
        <w:rPr>
          <w:lang w:eastAsia="ja-JP"/>
        </w:rPr>
        <w:tab/>
      </w:r>
      <w:r w:rsidRPr="004960E3">
        <w:rPr>
          <w:shd w:val="clear" w:color="auto" w:fill="FFFFFF"/>
        </w:rPr>
        <w:t xml:space="preserve">Radiolocation Service: </w:t>
      </w:r>
      <w:r w:rsidRPr="004960E3">
        <w:t>The</w:t>
      </w:r>
      <w:r w:rsidRPr="004960E3">
        <w:rPr>
          <w:shd w:val="clear" w:color="auto" w:fill="FFFFFF"/>
        </w:rPr>
        <w:t xml:space="preserve"> radiolocation service in the frequency band </w:t>
      </w:r>
      <w:r w:rsidRPr="004960E3">
        <w:rPr>
          <w:lang w:eastAsia="zh-CN"/>
        </w:rPr>
        <w:t>5</w:t>
      </w:r>
      <w:r>
        <w:rPr>
          <w:lang w:eastAsia="zh-CN"/>
        </w:rPr>
        <w:t> </w:t>
      </w:r>
      <w:r w:rsidRPr="004960E3">
        <w:rPr>
          <w:lang w:eastAsia="zh-CN"/>
        </w:rPr>
        <w:t>450</w:t>
      </w:r>
      <w:r>
        <w:rPr>
          <w:lang w:eastAsia="zh-CN"/>
        </w:rPr>
        <w:t>-</w:t>
      </w:r>
      <w:r w:rsidRPr="004960E3">
        <w:rPr>
          <w:lang w:eastAsia="zh-CN"/>
        </w:rPr>
        <w:t>5</w:t>
      </w:r>
      <w:r>
        <w:rPr>
          <w:lang w:eastAsia="zh-CN"/>
        </w:rPr>
        <w:t> </w:t>
      </w:r>
      <w:r w:rsidRPr="004960E3">
        <w:rPr>
          <w:lang w:eastAsia="zh-CN"/>
        </w:rPr>
        <w:t>850</w:t>
      </w:r>
      <w:r>
        <w:rPr>
          <w:lang w:eastAsia="zh-CN"/>
        </w:rPr>
        <w:t> </w:t>
      </w:r>
      <w:r w:rsidRPr="004960E3">
        <w:rPr>
          <w:lang w:eastAsia="zh-CN"/>
        </w:rPr>
        <w:t xml:space="preserve">MHz </w:t>
      </w:r>
      <w:r w:rsidRPr="004960E3">
        <w:rPr>
          <w:shd w:val="clear" w:color="auto" w:fill="FFFFFF"/>
        </w:rPr>
        <w:t>can be used for SOV tracking in safety and non-safety applications</w:t>
      </w:r>
      <w:r w:rsidRPr="00F71805">
        <w:rPr>
          <w:shd w:val="clear" w:color="auto" w:fill="FFFFFF"/>
        </w:rPr>
        <w:t>.</w:t>
      </w:r>
    </w:p>
    <w:p w14:paraId="7539D837" w14:textId="77777777" w:rsidR="00B63944" w:rsidRPr="00F71805" w:rsidRDefault="00B63944" w:rsidP="00B63944">
      <w:pPr>
        <w:pStyle w:val="Heading2"/>
        <w:rPr>
          <w:lang w:eastAsia="zh-CN"/>
        </w:rPr>
      </w:pPr>
      <w:r w:rsidRPr="00F71805">
        <w:rPr>
          <w:lang w:eastAsia="zh-CN"/>
        </w:rPr>
        <w:t>A3.2</w:t>
      </w:r>
      <w:r w:rsidRPr="00F71805">
        <w:rPr>
          <w:lang w:eastAsia="zh-CN"/>
        </w:rPr>
        <w:tab/>
        <w:t>Application of existing mobile satellite service radio regulations</w:t>
      </w:r>
    </w:p>
    <w:p w14:paraId="4728B954" w14:textId="77777777" w:rsidR="00B63944" w:rsidRPr="00F71805" w:rsidRDefault="00B63944" w:rsidP="00B63944">
      <w:pPr>
        <w:jc w:val="both"/>
        <w:rPr>
          <w:lang w:eastAsia="zh-CN"/>
        </w:rPr>
      </w:pPr>
      <w:r w:rsidRPr="00F71805">
        <w:rPr>
          <w:lang w:eastAsia="zh-CN"/>
        </w:rPr>
        <w:t xml:space="preserve">The operation of MSS systems providing aeronautical radiocommunications in the above-identified frequency bands are regulated under existing RR provisions. The application of MSS systems to support suborbital vehicles would require communications between the MSS satellite and the MES at all stages of the flight, including when the mobile earth station (MES) is on the ground, in the atmosphere and when in space. The existing RR Article </w:t>
      </w:r>
      <w:r w:rsidRPr="00F71805">
        <w:rPr>
          <w:b/>
          <w:bCs/>
          <w:lang w:eastAsia="zh-CN"/>
        </w:rPr>
        <w:t>9</w:t>
      </w:r>
      <w:r w:rsidRPr="00F71805">
        <w:rPr>
          <w:lang w:eastAsia="zh-CN"/>
        </w:rPr>
        <w:t xml:space="preserve"> procedures are/would be adequate to capture any new coordination requirements in the operation of MESs onboard sub-orbital vehicles in the 1.6/1.5 GHz bands that result with other MSS satellite systems and networks, and other space services operating in the 1.6/1.5 GHz bands.</w:t>
      </w:r>
    </w:p>
    <w:p w14:paraId="005AB565" w14:textId="77777777" w:rsidR="00B63944" w:rsidRPr="0019645A" w:rsidRDefault="00B63944" w:rsidP="00B63944">
      <w:pPr>
        <w:jc w:val="both"/>
        <w:rPr>
          <w:spacing w:val="-2"/>
          <w:lang w:eastAsia="zh-CN"/>
        </w:rPr>
      </w:pPr>
      <w:r w:rsidRPr="0019645A">
        <w:rPr>
          <w:spacing w:val="-2"/>
          <w:lang w:eastAsia="zh-CN"/>
        </w:rPr>
        <w:t xml:space="preserve">This approach would permit the existing frequency coordination procedures identified under Section II of RR Article </w:t>
      </w:r>
      <w:r w:rsidRPr="0019645A">
        <w:rPr>
          <w:b/>
          <w:bCs/>
          <w:spacing w:val="-2"/>
          <w:lang w:eastAsia="zh-CN"/>
        </w:rPr>
        <w:t>9</w:t>
      </w:r>
      <w:r w:rsidRPr="0019645A">
        <w:rPr>
          <w:spacing w:val="-2"/>
          <w:lang w:eastAsia="zh-CN"/>
        </w:rPr>
        <w:t xml:space="preserve"> to remain applicable in the coordination and operation of MSS communications to sub</w:t>
      </w:r>
      <w:r>
        <w:rPr>
          <w:spacing w:val="-2"/>
          <w:lang w:eastAsia="zh-CN"/>
        </w:rPr>
        <w:noBreakHyphen/>
      </w:r>
      <w:r w:rsidRPr="0019645A">
        <w:rPr>
          <w:spacing w:val="-2"/>
          <w:lang w:eastAsia="zh-CN"/>
        </w:rPr>
        <w:t>orbital vehicles, during the intervals of time when a sub-orbital vehicle is in space.</w:t>
      </w:r>
    </w:p>
    <w:p w14:paraId="32ED8A0E" w14:textId="77777777" w:rsidR="00B63944" w:rsidRPr="00F71805" w:rsidRDefault="00B63944" w:rsidP="00B63944">
      <w:pPr>
        <w:jc w:val="both"/>
        <w:rPr>
          <w:lang w:eastAsia="zh-CN"/>
        </w:rPr>
      </w:pPr>
      <w:r w:rsidRPr="00F71805">
        <w:rPr>
          <w:lang w:eastAsia="zh-CN"/>
        </w:rPr>
        <w:t>For coordination and protection of terrestrial services, is noted that the operation of MESs on sub</w:t>
      </w:r>
      <w:r>
        <w:rPr>
          <w:lang w:eastAsia="zh-CN"/>
        </w:rPr>
        <w:noBreakHyphen/>
      </w:r>
      <w:r w:rsidRPr="00F71805">
        <w:rPr>
          <w:lang w:eastAsia="zh-CN"/>
        </w:rPr>
        <w:t xml:space="preserve">orbital vehicles in space would result in less interference to terrestrial services, relative to the comparable case of an MES operating on the Earth’s surface or within the Earth’s atmosphere on an </w:t>
      </w:r>
      <w:r w:rsidRPr="00F71805">
        <w:rPr>
          <w:lang w:eastAsia="zh-CN"/>
        </w:rPr>
        <w:lastRenderedPageBreak/>
        <w:t>aircraft. This reduction in the potential for interference at the Earth’s surface results from the increased separation of the MES to the Earth when operating in regions of space.</w:t>
      </w:r>
    </w:p>
    <w:p w14:paraId="5DD614ED" w14:textId="77777777" w:rsidR="00B63944" w:rsidRPr="00F71805" w:rsidRDefault="00B63944" w:rsidP="00B63944">
      <w:pPr>
        <w:jc w:val="both"/>
        <w:rPr>
          <w:lang w:eastAsia="zh-CN"/>
        </w:rPr>
      </w:pPr>
      <w:r w:rsidRPr="00F71805">
        <w:rPr>
          <w:lang w:eastAsia="zh-CN"/>
        </w:rPr>
        <w:t>Similarly, no changes would be necessary for MSS satellite transmissions to support the operation of MESs on sub-orbital vehicles, since the required satellite transmissions powers, if anything, would be lower. When operating earth stations on sub-orbital vehicles, there would be a lower path-loss between the MES and associated MSS satellite, together with a reduction in the atmospheric impairment and multipath degradation.</w:t>
      </w:r>
    </w:p>
    <w:p w14:paraId="78EDA827" w14:textId="77777777" w:rsidR="00B63944" w:rsidRPr="00F71805" w:rsidRDefault="00B63944" w:rsidP="00B63944">
      <w:pPr>
        <w:jc w:val="both"/>
        <w:rPr>
          <w:lang w:eastAsia="zh-CN"/>
        </w:rPr>
      </w:pPr>
      <w:r w:rsidRPr="00F71805">
        <w:rPr>
          <w:lang w:eastAsia="zh-CN"/>
        </w:rPr>
        <w:t xml:space="preserve">The 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 </w:t>
      </w:r>
      <w:r w:rsidRPr="00F71805">
        <w:rPr>
          <w:b/>
          <w:bCs/>
          <w:lang w:eastAsia="zh-CN"/>
        </w:rPr>
        <w:t>5.208B</w:t>
      </w:r>
      <w:r w:rsidRPr="00F71805">
        <w:rPr>
          <w:lang w:eastAsia="zh-CN"/>
        </w:rPr>
        <w:t xml:space="preserve"> and </w:t>
      </w:r>
      <w:r w:rsidRPr="00F71805">
        <w:rPr>
          <w:b/>
          <w:bCs/>
          <w:lang w:eastAsia="zh-CN"/>
        </w:rPr>
        <w:t xml:space="preserve">5.379C </w:t>
      </w:r>
      <w:r w:rsidRPr="00F71805">
        <w:rPr>
          <w:lang w:eastAsia="zh-CN"/>
        </w:rPr>
        <w:t>would continue to apply to MESs operating on sub-orbital vehicles, to maintain the protection of radioastronomy operating in the frequency bands 1 660.0-1 660.5 MHz and 1 668-1 670 MHz.</w:t>
      </w:r>
    </w:p>
    <w:p w14:paraId="5058DB20" w14:textId="77777777" w:rsidR="00B63944" w:rsidRPr="0019645A" w:rsidRDefault="00B63944" w:rsidP="00B63944">
      <w:pPr>
        <w:jc w:val="both"/>
        <w:rPr>
          <w:spacing w:val="-4"/>
          <w:lang w:eastAsia="zh-CN"/>
        </w:rPr>
      </w:pPr>
      <w:r w:rsidRPr="0019645A">
        <w:rPr>
          <w:spacing w:val="-4"/>
          <w:lang w:eastAsia="zh-CN"/>
        </w:rPr>
        <w:t xml:space="preserve">Since the definition of an MES requires it to be either on the Earth’s surface or within the major portion of the Earth’s atmosphere (see </w:t>
      </w:r>
      <w:r>
        <w:rPr>
          <w:spacing w:val="-4"/>
          <w:lang w:eastAsia="zh-CN"/>
        </w:rPr>
        <w:t xml:space="preserve">RR </w:t>
      </w:r>
      <w:r w:rsidRPr="0019645A">
        <w:rPr>
          <w:spacing w:val="-4"/>
          <w:lang w:eastAsia="zh-CN"/>
        </w:rPr>
        <w:t xml:space="preserve">Nos. </w:t>
      </w:r>
      <w:r w:rsidRPr="0019645A">
        <w:rPr>
          <w:b/>
          <w:spacing w:val="-4"/>
          <w:lang w:eastAsia="zh-CN"/>
        </w:rPr>
        <w:t>1.25</w:t>
      </w:r>
      <w:r w:rsidRPr="0019645A">
        <w:rPr>
          <w:spacing w:val="-4"/>
          <w:lang w:eastAsia="zh-CN"/>
        </w:rPr>
        <w:t xml:space="preserve"> and </w:t>
      </w:r>
      <w:r w:rsidRPr="0019645A">
        <w:rPr>
          <w:b/>
          <w:spacing w:val="-4"/>
          <w:lang w:eastAsia="zh-CN"/>
        </w:rPr>
        <w:t>1.63</w:t>
      </w:r>
      <w:r w:rsidRPr="0019645A">
        <w:rPr>
          <w:spacing w:val="-4"/>
          <w:lang w:eastAsia="zh-CN"/>
        </w:rPr>
        <w:t>), it would be necessary to clarify the regulations to ensure that MESs may also be used on suborbital vehicles when beyond the Earth’s atmosphere.</w:t>
      </w:r>
    </w:p>
    <w:p w14:paraId="7BDB374F" w14:textId="0DA89C9E" w:rsidR="00B63944" w:rsidRPr="00F71805" w:rsidDel="00E12A2C" w:rsidRDefault="00B63944" w:rsidP="00B63944">
      <w:pPr>
        <w:pStyle w:val="Heading2"/>
        <w:rPr>
          <w:del w:id="353" w:author="FAA" w:date="2022-09-28T16:49:00Z"/>
        </w:rPr>
      </w:pPr>
      <w:del w:id="354" w:author="FAA" w:date="2022-09-28T16:49:00Z">
        <w:r w:rsidRPr="00F71805" w:rsidDel="00E12A2C">
          <w:delText>A3.3</w:delText>
        </w:r>
        <w:r w:rsidRPr="00F71805" w:rsidDel="00E12A2C">
          <w:tab/>
          <w:delText xml:space="preserve">Potential modifications to the Radio Regulations, in accordance with </w:delText>
        </w:r>
        <w:r w:rsidRPr="00F71805" w:rsidDel="00E12A2C">
          <w:rPr>
            <w:i/>
            <w:iCs/>
          </w:rPr>
          <w:delText>invites</w:delText>
        </w:r>
        <w:r w:rsidRPr="00F71805" w:rsidDel="00E12A2C">
          <w:delText xml:space="preserve"> 2, Resolution 772 (WRC-19), that facilitate radiocommunications that support aviation to safely integrate sub-orbital vehicles into the airspace and be interoperable with international civil aviation</w:delText>
        </w:r>
      </w:del>
    </w:p>
    <w:p w14:paraId="23E5C5FD" w14:textId="58BF758D" w:rsidR="00B63944" w:rsidRPr="00F71805" w:rsidDel="00E12A2C" w:rsidRDefault="00B63944" w:rsidP="00B63944">
      <w:pPr>
        <w:jc w:val="both"/>
        <w:rPr>
          <w:del w:id="355" w:author="FAA" w:date="2022-09-28T16:49:00Z"/>
          <w:i/>
        </w:rPr>
      </w:pPr>
      <w:del w:id="356" w:author="FAA" w:date="2022-09-28T16:49:00Z">
        <w:r w:rsidRPr="00F71805" w:rsidDel="00E12A2C">
          <w:delTex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delText>
        </w:r>
        <w:r w:rsidRPr="00F71805" w:rsidDel="00E12A2C">
          <w:rPr>
            <w:b/>
            <w:bCs/>
          </w:rPr>
          <w:delText>5</w:delText>
        </w:r>
        <w:r w:rsidRPr="00F71805" w:rsidDel="00E12A2C">
          <w:delText xml:space="preserve">. </w:delText>
        </w:r>
      </w:del>
    </w:p>
    <w:p w14:paraId="40E95127" w14:textId="2A8504C3" w:rsidR="00B63944" w:rsidRPr="00F71805" w:rsidDel="00E12A2C" w:rsidRDefault="00B63944" w:rsidP="00B63944">
      <w:pPr>
        <w:jc w:val="both"/>
        <w:rPr>
          <w:del w:id="357" w:author="FAA" w:date="2022-09-28T16:49:00Z"/>
          <w:i/>
        </w:rPr>
      </w:pPr>
      <w:del w:id="358" w:author="FAA" w:date="2022-09-28T16:49:00Z">
        <w:r w:rsidRPr="00F71805" w:rsidDel="00E12A2C">
          <w:delText xml:space="preserve">Resolution </w:delText>
        </w:r>
        <w:r w:rsidRPr="00F71805" w:rsidDel="00E12A2C">
          <w:rPr>
            <w:b/>
            <w:bCs/>
          </w:rPr>
          <w:delText>772 (WRC-19)</w:delText>
        </w:r>
        <w:r w:rsidRPr="00F71805" w:rsidDel="00E12A2C">
          <w:delText xml:space="preserve"> has indicated the need to study any appropriate modifications to the Radio Regulations that “facilitate radiocommunications that support aviation to safely integrate sub-orbital vehicles into the airspace”. There are several options for achieving this objective:</w:delText>
        </w:r>
      </w:del>
    </w:p>
    <w:p w14:paraId="51DB21A1" w14:textId="50BADD53" w:rsidR="00B63944" w:rsidRPr="00F71805" w:rsidDel="00E12A2C" w:rsidRDefault="00B63944" w:rsidP="00B63944">
      <w:pPr>
        <w:pStyle w:val="enumlev1"/>
        <w:jc w:val="both"/>
        <w:rPr>
          <w:del w:id="359" w:author="FAA" w:date="2022-09-28T16:49:00Z"/>
          <w:i/>
        </w:rPr>
      </w:pPr>
      <w:del w:id="360" w:author="FAA" w:date="2022-09-28T16:49:00Z">
        <w:r w:rsidRPr="00F71805" w:rsidDel="00E12A2C">
          <w:delText>a)</w:delText>
        </w:r>
        <w:r w:rsidRPr="00F71805" w:rsidDel="00E12A2C">
          <w:tab/>
          <w:delText>Make no changes to the RR – this option recognizes the existing experience but provides no unique identification of sub-orbital use of spectrum. As identified above, the use of MESs on suborbital vehicles could be considered as inconsistent with the current Article </w:delText>
        </w:r>
        <w:r w:rsidRPr="00F71805" w:rsidDel="00E12A2C">
          <w:rPr>
            <w:b/>
            <w:bCs/>
          </w:rPr>
          <w:delText>1</w:delText>
        </w:r>
        <w:r w:rsidRPr="00F71805" w:rsidDel="00E12A2C">
          <w:delText xml:space="preserve"> definitions, which would remain with no change to RR.</w:delText>
        </w:r>
      </w:del>
    </w:p>
    <w:p w14:paraId="5EA5FCDF" w14:textId="41ADDBB6" w:rsidR="00B63944" w:rsidRPr="00F71805" w:rsidDel="00E12A2C" w:rsidRDefault="00B63944" w:rsidP="00B63944">
      <w:pPr>
        <w:pStyle w:val="enumlev1"/>
        <w:jc w:val="both"/>
        <w:rPr>
          <w:del w:id="361" w:author="FAA" w:date="2022-09-28T16:49:00Z"/>
          <w:i/>
        </w:rPr>
      </w:pPr>
      <w:del w:id="362" w:author="FAA" w:date="2022-09-28T16:49:00Z">
        <w:r w:rsidRPr="00F71805" w:rsidDel="00E12A2C">
          <w:delText>b)</w:delText>
        </w:r>
        <w:r w:rsidRPr="00F71805" w:rsidDel="00E12A2C">
          <w:tab/>
          <w:delText>A Resolution (WRC-23) – in this option a new Resolution would appropriately recognize the services that may be used by sub-orbital vehicles.</w:delText>
        </w:r>
      </w:del>
    </w:p>
    <w:p w14:paraId="20E2D99F" w14:textId="2FC87C95" w:rsidR="00B63944" w:rsidRPr="00F71805" w:rsidDel="00E12A2C" w:rsidRDefault="00B63944" w:rsidP="00B63944">
      <w:pPr>
        <w:pStyle w:val="enumlev1"/>
        <w:jc w:val="both"/>
        <w:rPr>
          <w:del w:id="363" w:author="FAA" w:date="2022-09-28T16:49:00Z"/>
          <w:i/>
        </w:rPr>
      </w:pPr>
      <w:del w:id="364" w:author="FAA" w:date="2022-09-28T16:49:00Z">
        <w:r w:rsidRPr="00F71805" w:rsidDel="00E12A2C">
          <w:delText>c)</w:delText>
        </w:r>
        <w:r w:rsidRPr="00F71805" w:rsidDel="00E12A2C">
          <w:tab/>
          <w:delText xml:space="preserve">Modify RR Article </w:delText>
        </w:r>
        <w:r w:rsidRPr="00F71805" w:rsidDel="00E12A2C">
          <w:rPr>
            <w:b/>
            <w:bCs/>
          </w:rPr>
          <w:delText>4</w:delText>
        </w:r>
        <w:r w:rsidRPr="00F71805" w:rsidDel="00E12A2C">
          <w:delText xml:space="preserve"> – this Article, “Assignment and use of frequencies” contains statements relating to special conditions and use of </w:delText>
        </w:r>
        <w:r w:rsidRPr="00CA3F7B" w:rsidDel="00E12A2C">
          <w:delText>certain stations and spectrum applications.</w:delText>
        </w:r>
      </w:del>
    </w:p>
    <w:p w14:paraId="39C35DBD" w14:textId="3B23F633" w:rsidR="00B63944" w:rsidRPr="00F71805" w:rsidDel="00E12A2C" w:rsidRDefault="00B63944" w:rsidP="00B63944">
      <w:pPr>
        <w:pStyle w:val="enumlev1"/>
        <w:jc w:val="both"/>
        <w:rPr>
          <w:del w:id="365" w:author="FAA" w:date="2022-09-28T16:49:00Z"/>
        </w:rPr>
      </w:pPr>
      <w:del w:id="366" w:author="FAA" w:date="2022-09-28T16:49:00Z">
        <w:r w:rsidRPr="00F71805" w:rsidDel="00E12A2C">
          <w:delText>d)</w:delText>
        </w:r>
        <w:r w:rsidRPr="00F71805" w:rsidDel="00E12A2C">
          <w:tab/>
          <w:delText>Modification of other parts of the RR – in this option other Articles of the RR could be modified to accommodate sub-orbital vehicle use of spectrum.</w:delText>
        </w:r>
      </w:del>
    </w:p>
    <w:p w14:paraId="2DEC12CA" w14:textId="77777777" w:rsidR="0012231F" w:rsidRDefault="0012231F" w:rsidP="006400F6">
      <w:pPr>
        <w:rPr>
          <w:b/>
          <w:lang w:val="en-US"/>
        </w:rPr>
      </w:pPr>
    </w:p>
    <w:sectPr w:rsidR="0012231F" w:rsidSect="007F4EC2">
      <w:headerReference w:type="first" r:id="rId33"/>
      <w:pgSz w:w="11907" w:h="16834"/>
      <w:pgMar w:top="1418" w:right="1134" w:bottom="1418" w:left="1134" w:header="720" w:footer="720" w:gutter="0"/>
      <w:paperSrc w:first="15" w:other="15"/>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4" w:author="Damon Ladson" w:date="2022-09-29T12:10:00Z" w:initials="DL">
    <w:p w14:paraId="6264CE09" w14:textId="77777777" w:rsidR="00466C94" w:rsidRDefault="00466C94" w:rsidP="009C5DAE">
      <w:r>
        <w:rPr>
          <w:rStyle w:val="CommentReference"/>
        </w:rPr>
        <w:annotationRef/>
      </w:r>
      <w:r>
        <w:rPr>
          <w:sz w:val="20"/>
        </w:rPr>
        <w:t>Is it defined in the RR that stations must remain in the major portion of the Earth’s atmosphere  to comply with their RR definitions?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64CE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009B3" w16cex:dateUtc="2022-09-29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64CE09" w16cid:durableId="26E009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A712C" w14:textId="77777777" w:rsidR="002C0E1F" w:rsidRDefault="002C0E1F">
      <w:pPr>
        <w:spacing w:before="0"/>
      </w:pPr>
      <w:r>
        <w:separator/>
      </w:r>
    </w:p>
  </w:endnote>
  <w:endnote w:type="continuationSeparator" w:id="0">
    <w:p w14:paraId="1D9CA218" w14:textId="77777777" w:rsidR="002C0E1F" w:rsidRDefault="002C0E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
    <w:altName w:val="MS Mincho"/>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58D21" w14:textId="77777777" w:rsidR="002C0E1F" w:rsidRDefault="002C0E1F">
      <w:pPr>
        <w:spacing w:before="0"/>
      </w:pPr>
      <w:r>
        <w:separator/>
      </w:r>
    </w:p>
  </w:footnote>
  <w:footnote w:type="continuationSeparator" w:id="0">
    <w:p w14:paraId="5C8A557B" w14:textId="77777777" w:rsidR="002C0E1F" w:rsidRDefault="002C0E1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655B2B" w:rsidRPr="003A2372" w:rsidRDefault="00655B2B" w:rsidP="00C34BCE">
    <w:pPr>
      <w:pStyle w:val="Header"/>
      <w:rPr>
        <w:color w:val="FF0000"/>
      </w:rPr>
    </w:pPr>
    <w:r w:rsidRPr="006A41D4">
      <w:rPr>
        <w:color w:val="FF0000"/>
      </w:rPr>
      <w:t>THIS DOCUMENT IS NOT A U.S. POSITION AND IS SUBJECT TO CHANGE</w:t>
    </w:r>
  </w:p>
  <w:p w14:paraId="09523C34" w14:textId="77777777" w:rsidR="00655B2B" w:rsidRPr="000C7FD4" w:rsidRDefault="00655B2B"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F03C6"/>
    <w:multiLevelType w:val="hybridMultilevel"/>
    <w:tmpl w:val="D77C28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3"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3625568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36075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55051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1183774">
    <w:abstractNumId w:val="17"/>
  </w:num>
  <w:num w:numId="5" w16cid:durableId="333648836">
    <w:abstractNumId w:val="5"/>
  </w:num>
  <w:num w:numId="6" w16cid:durableId="1527064681">
    <w:abstractNumId w:val="7"/>
  </w:num>
  <w:num w:numId="7" w16cid:durableId="1090009279">
    <w:abstractNumId w:val="10"/>
  </w:num>
  <w:num w:numId="8" w16cid:durableId="2057242259">
    <w:abstractNumId w:val="2"/>
  </w:num>
  <w:num w:numId="9" w16cid:durableId="1841117306">
    <w:abstractNumId w:val="16"/>
  </w:num>
  <w:num w:numId="10" w16cid:durableId="429930995">
    <w:abstractNumId w:val="11"/>
  </w:num>
  <w:num w:numId="11" w16cid:durableId="1240991142">
    <w:abstractNumId w:val="18"/>
  </w:num>
  <w:num w:numId="12" w16cid:durableId="1555967000">
    <w:abstractNumId w:val="23"/>
  </w:num>
  <w:num w:numId="13" w16cid:durableId="451480544">
    <w:abstractNumId w:val="28"/>
  </w:num>
  <w:num w:numId="14" w16cid:durableId="150802756">
    <w:abstractNumId w:val="13"/>
  </w:num>
  <w:num w:numId="15" w16cid:durableId="1908765024">
    <w:abstractNumId w:val="21"/>
  </w:num>
  <w:num w:numId="16" w16cid:durableId="1898469808">
    <w:abstractNumId w:val="20"/>
  </w:num>
  <w:num w:numId="17" w16cid:durableId="1951161277">
    <w:abstractNumId w:val="19"/>
  </w:num>
  <w:num w:numId="18" w16cid:durableId="537815785">
    <w:abstractNumId w:val="24"/>
  </w:num>
  <w:num w:numId="19" w16cid:durableId="877741353">
    <w:abstractNumId w:val="26"/>
  </w:num>
  <w:num w:numId="20" w16cid:durableId="780104892">
    <w:abstractNumId w:val="1"/>
  </w:num>
  <w:num w:numId="21" w16cid:durableId="102770002">
    <w:abstractNumId w:val="27"/>
  </w:num>
  <w:num w:numId="22" w16cid:durableId="713433992">
    <w:abstractNumId w:val="4"/>
  </w:num>
  <w:num w:numId="23" w16cid:durableId="1943804953">
    <w:abstractNumId w:val="3"/>
  </w:num>
  <w:num w:numId="24" w16cid:durableId="1300183396">
    <w:abstractNumId w:val="15"/>
  </w:num>
  <w:num w:numId="25" w16cid:durableId="247085130">
    <w:abstractNumId w:val="8"/>
  </w:num>
  <w:num w:numId="26" w16cid:durableId="942298542">
    <w:abstractNumId w:val="14"/>
  </w:num>
  <w:num w:numId="27" w16cid:durableId="1401369126">
    <w:abstractNumId w:val="0"/>
  </w:num>
  <w:num w:numId="28" w16cid:durableId="186647888">
    <w:abstractNumId w:val="25"/>
  </w:num>
  <w:num w:numId="29" w16cid:durableId="2140610417">
    <w:abstractNumId w:val="22"/>
  </w:num>
  <w:num w:numId="30" w16cid:durableId="1664093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A">
    <w15:presenceInfo w15:providerId="None" w15:userId="FAA"/>
  </w15:person>
  <w15:person w15:author="USA">
    <w15:presenceInfo w15:providerId="None" w15:userId="USA"/>
  </w15:person>
  <w15:person w15:author="Damon Ladson">
    <w15:presenceInfo w15:providerId="Windows Live" w15:userId="1a40ba0d8ff3adfa"/>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 w:vendorID="64" w:dllVersion="0" w:nlCheck="1" w:checkStyle="0"/>
  <w:activeWritingStyle w:appName="MSWord" w:lang="es-ES" w:vendorID="64" w:dllVersion="6"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2034C"/>
    <w:rsid w:val="00020576"/>
    <w:rsid w:val="000241AD"/>
    <w:rsid w:val="00024699"/>
    <w:rsid w:val="00026A91"/>
    <w:rsid w:val="0002789D"/>
    <w:rsid w:val="00027ED3"/>
    <w:rsid w:val="0003444E"/>
    <w:rsid w:val="00040B25"/>
    <w:rsid w:val="00042634"/>
    <w:rsid w:val="0004613C"/>
    <w:rsid w:val="000563A7"/>
    <w:rsid w:val="000568C7"/>
    <w:rsid w:val="000570FD"/>
    <w:rsid w:val="000641FD"/>
    <w:rsid w:val="00066CA1"/>
    <w:rsid w:val="00072535"/>
    <w:rsid w:val="000769EC"/>
    <w:rsid w:val="0007740B"/>
    <w:rsid w:val="00077D30"/>
    <w:rsid w:val="00077F30"/>
    <w:rsid w:val="00080D1E"/>
    <w:rsid w:val="00081475"/>
    <w:rsid w:val="00084229"/>
    <w:rsid w:val="00090F84"/>
    <w:rsid w:val="000A18FA"/>
    <w:rsid w:val="000A1C94"/>
    <w:rsid w:val="000A5EBB"/>
    <w:rsid w:val="000A60FD"/>
    <w:rsid w:val="000A62BB"/>
    <w:rsid w:val="000B3AC1"/>
    <w:rsid w:val="000B3E5B"/>
    <w:rsid w:val="000B46C8"/>
    <w:rsid w:val="000B49C5"/>
    <w:rsid w:val="000B73D0"/>
    <w:rsid w:val="000B740F"/>
    <w:rsid w:val="000C3D51"/>
    <w:rsid w:val="000C4DA3"/>
    <w:rsid w:val="000C65DF"/>
    <w:rsid w:val="000C75EE"/>
    <w:rsid w:val="000C7FD4"/>
    <w:rsid w:val="000D0093"/>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5461"/>
    <w:rsid w:val="001A3CAE"/>
    <w:rsid w:val="001A5572"/>
    <w:rsid w:val="001B22DE"/>
    <w:rsid w:val="001B4E65"/>
    <w:rsid w:val="001B7E13"/>
    <w:rsid w:val="001C693C"/>
    <w:rsid w:val="001C6C50"/>
    <w:rsid w:val="001C6CCA"/>
    <w:rsid w:val="001D3030"/>
    <w:rsid w:val="001D340A"/>
    <w:rsid w:val="001D3E09"/>
    <w:rsid w:val="001D5A87"/>
    <w:rsid w:val="001E266E"/>
    <w:rsid w:val="001E26AF"/>
    <w:rsid w:val="001E622E"/>
    <w:rsid w:val="001E67F7"/>
    <w:rsid w:val="001F2335"/>
    <w:rsid w:val="001F3B60"/>
    <w:rsid w:val="001F6968"/>
    <w:rsid w:val="001F7D07"/>
    <w:rsid w:val="002037D1"/>
    <w:rsid w:val="00210012"/>
    <w:rsid w:val="0021495D"/>
    <w:rsid w:val="0021502B"/>
    <w:rsid w:val="0021550A"/>
    <w:rsid w:val="002162DB"/>
    <w:rsid w:val="00220766"/>
    <w:rsid w:val="0022086C"/>
    <w:rsid w:val="00223136"/>
    <w:rsid w:val="00230969"/>
    <w:rsid w:val="00236A43"/>
    <w:rsid w:val="002409D5"/>
    <w:rsid w:val="00244FEF"/>
    <w:rsid w:val="0025059E"/>
    <w:rsid w:val="00253231"/>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0E1F"/>
    <w:rsid w:val="002C13C9"/>
    <w:rsid w:val="002D2949"/>
    <w:rsid w:val="002D2AB7"/>
    <w:rsid w:val="002D6C5B"/>
    <w:rsid w:val="002D7A5F"/>
    <w:rsid w:val="002E0B54"/>
    <w:rsid w:val="002E0D34"/>
    <w:rsid w:val="002E270D"/>
    <w:rsid w:val="002E4A47"/>
    <w:rsid w:val="002E6813"/>
    <w:rsid w:val="002F0D58"/>
    <w:rsid w:val="002F0DD0"/>
    <w:rsid w:val="002F4E54"/>
    <w:rsid w:val="0030527A"/>
    <w:rsid w:val="00307401"/>
    <w:rsid w:val="003107F9"/>
    <w:rsid w:val="0031401B"/>
    <w:rsid w:val="00320E3B"/>
    <w:rsid w:val="00321C5E"/>
    <w:rsid w:val="00324A59"/>
    <w:rsid w:val="00325E95"/>
    <w:rsid w:val="00334227"/>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0AA6"/>
    <w:rsid w:val="003E1111"/>
    <w:rsid w:val="003E1ABC"/>
    <w:rsid w:val="003E20B1"/>
    <w:rsid w:val="003E4ADE"/>
    <w:rsid w:val="003E6D35"/>
    <w:rsid w:val="003E7A27"/>
    <w:rsid w:val="004001B2"/>
    <w:rsid w:val="0040587A"/>
    <w:rsid w:val="004155CF"/>
    <w:rsid w:val="00416977"/>
    <w:rsid w:val="00424028"/>
    <w:rsid w:val="0042410B"/>
    <w:rsid w:val="00425555"/>
    <w:rsid w:val="004368A3"/>
    <w:rsid w:val="00437A1A"/>
    <w:rsid w:val="00445F28"/>
    <w:rsid w:val="00446074"/>
    <w:rsid w:val="004477BE"/>
    <w:rsid w:val="00450D17"/>
    <w:rsid w:val="004533DB"/>
    <w:rsid w:val="00456C5D"/>
    <w:rsid w:val="00460C77"/>
    <w:rsid w:val="004669B6"/>
    <w:rsid w:val="00466C94"/>
    <w:rsid w:val="00470E7F"/>
    <w:rsid w:val="004774C5"/>
    <w:rsid w:val="004865CE"/>
    <w:rsid w:val="00487086"/>
    <w:rsid w:val="00487476"/>
    <w:rsid w:val="00492536"/>
    <w:rsid w:val="00493226"/>
    <w:rsid w:val="004961CD"/>
    <w:rsid w:val="00497840"/>
    <w:rsid w:val="004A2A9F"/>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60DB"/>
    <w:rsid w:val="00630EAC"/>
    <w:rsid w:val="00631CC1"/>
    <w:rsid w:val="006400F6"/>
    <w:rsid w:val="006410FA"/>
    <w:rsid w:val="00641212"/>
    <w:rsid w:val="00641FA1"/>
    <w:rsid w:val="00647CCB"/>
    <w:rsid w:val="00650E47"/>
    <w:rsid w:val="0065128A"/>
    <w:rsid w:val="00655603"/>
    <w:rsid w:val="00655B2B"/>
    <w:rsid w:val="006567E4"/>
    <w:rsid w:val="00667104"/>
    <w:rsid w:val="00667B53"/>
    <w:rsid w:val="00672102"/>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35F0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C7417"/>
    <w:rsid w:val="007D1405"/>
    <w:rsid w:val="007D577F"/>
    <w:rsid w:val="007D7E82"/>
    <w:rsid w:val="007E1A75"/>
    <w:rsid w:val="007E1BED"/>
    <w:rsid w:val="007F4513"/>
    <w:rsid w:val="007F4940"/>
    <w:rsid w:val="007F4A91"/>
    <w:rsid w:val="007F4EC2"/>
    <w:rsid w:val="00800CCB"/>
    <w:rsid w:val="00801BBD"/>
    <w:rsid w:val="00813813"/>
    <w:rsid w:val="00820B22"/>
    <w:rsid w:val="00822E16"/>
    <w:rsid w:val="00823585"/>
    <w:rsid w:val="00830953"/>
    <w:rsid w:val="00835411"/>
    <w:rsid w:val="008358DE"/>
    <w:rsid w:val="00836FB5"/>
    <w:rsid w:val="008370CD"/>
    <w:rsid w:val="00841B4E"/>
    <w:rsid w:val="00841F90"/>
    <w:rsid w:val="0084240D"/>
    <w:rsid w:val="008473AA"/>
    <w:rsid w:val="008538A0"/>
    <w:rsid w:val="008600CE"/>
    <w:rsid w:val="00860DDB"/>
    <w:rsid w:val="0086282C"/>
    <w:rsid w:val="0086360B"/>
    <w:rsid w:val="00864C2D"/>
    <w:rsid w:val="008653F2"/>
    <w:rsid w:val="00867352"/>
    <w:rsid w:val="00875856"/>
    <w:rsid w:val="0089044C"/>
    <w:rsid w:val="00893925"/>
    <w:rsid w:val="00895C2D"/>
    <w:rsid w:val="00896F13"/>
    <w:rsid w:val="008A413C"/>
    <w:rsid w:val="008A41B1"/>
    <w:rsid w:val="008B1083"/>
    <w:rsid w:val="008B658D"/>
    <w:rsid w:val="008B70BA"/>
    <w:rsid w:val="008B7348"/>
    <w:rsid w:val="008B7C41"/>
    <w:rsid w:val="008C0AD8"/>
    <w:rsid w:val="008C4E6E"/>
    <w:rsid w:val="008C5DF8"/>
    <w:rsid w:val="008D5C7D"/>
    <w:rsid w:val="008E189E"/>
    <w:rsid w:val="008F213E"/>
    <w:rsid w:val="008F2648"/>
    <w:rsid w:val="008F36D2"/>
    <w:rsid w:val="008F542A"/>
    <w:rsid w:val="008F6D61"/>
    <w:rsid w:val="009013D3"/>
    <w:rsid w:val="00901C4D"/>
    <w:rsid w:val="00912199"/>
    <w:rsid w:val="00914CB4"/>
    <w:rsid w:val="00921514"/>
    <w:rsid w:val="00927B0A"/>
    <w:rsid w:val="00927DB6"/>
    <w:rsid w:val="00931E4F"/>
    <w:rsid w:val="0093755F"/>
    <w:rsid w:val="00943976"/>
    <w:rsid w:val="00943E26"/>
    <w:rsid w:val="00951A03"/>
    <w:rsid w:val="00954185"/>
    <w:rsid w:val="009562FA"/>
    <w:rsid w:val="00963A96"/>
    <w:rsid w:val="009663B9"/>
    <w:rsid w:val="00967C7F"/>
    <w:rsid w:val="00972666"/>
    <w:rsid w:val="009736B1"/>
    <w:rsid w:val="00973BCC"/>
    <w:rsid w:val="00977314"/>
    <w:rsid w:val="00982522"/>
    <w:rsid w:val="00991483"/>
    <w:rsid w:val="009921FC"/>
    <w:rsid w:val="00995C96"/>
    <w:rsid w:val="009979B7"/>
    <w:rsid w:val="009A1E66"/>
    <w:rsid w:val="009A5A43"/>
    <w:rsid w:val="009A5DE9"/>
    <w:rsid w:val="009B0A6B"/>
    <w:rsid w:val="009B0AEB"/>
    <w:rsid w:val="009B61C1"/>
    <w:rsid w:val="009B68FB"/>
    <w:rsid w:val="009B690E"/>
    <w:rsid w:val="009C5505"/>
    <w:rsid w:val="009C6DE8"/>
    <w:rsid w:val="009D005B"/>
    <w:rsid w:val="009D47F3"/>
    <w:rsid w:val="009D726C"/>
    <w:rsid w:val="009E0597"/>
    <w:rsid w:val="009E0B06"/>
    <w:rsid w:val="009F037B"/>
    <w:rsid w:val="009F13C7"/>
    <w:rsid w:val="009F2ED2"/>
    <w:rsid w:val="009F552C"/>
    <w:rsid w:val="00A05221"/>
    <w:rsid w:val="00A13555"/>
    <w:rsid w:val="00A14C59"/>
    <w:rsid w:val="00A177BB"/>
    <w:rsid w:val="00A22C18"/>
    <w:rsid w:val="00A27041"/>
    <w:rsid w:val="00A31AB5"/>
    <w:rsid w:val="00A36AD1"/>
    <w:rsid w:val="00A46CF0"/>
    <w:rsid w:val="00A5190A"/>
    <w:rsid w:val="00A54B54"/>
    <w:rsid w:val="00A64CD1"/>
    <w:rsid w:val="00A66659"/>
    <w:rsid w:val="00A73ECD"/>
    <w:rsid w:val="00A7673B"/>
    <w:rsid w:val="00A76D11"/>
    <w:rsid w:val="00A770B6"/>
    <w:rsid w:val="00A86200"/>
    <w:rsid w:val="00A931DA"/>
    <w:rsid w:val="00A94D3B"/>
    <w:rsid w:val="00AA004A"/>
    <w:rsid w:val="00AA666A"/>
    <w:rsid w:val="00AC4F04"/>
    <w:rsid w:val="00AD1E60"/>
    <w:rsid w:val="00AE759B"/>
    <w:rsid w:val="00AF0B78"/>
    <w:rsid w:val="00AF1AF0"/>
    <w:rsid w:val="00AF2503"/>
    <w:rsid w:val="00AF4E76"/>
    <w:rsid w:val="00AF6C32"/>
    <w:rsid w:val="00AF79C3"/>
    <w:rsid w:val="00AF7D8A"/>
    <w:rsid w:val="00B034A7"/>
    <w:rsid w:val="00B04BA7"/>
    <w:rsid w:val="00B06485"/>
    <w:rsid w:val="00B23168"/>
    <w:rsid w:val="00B30070"/>
    <w:rsid w:val="00B35D49"/>
    <w:rsid w:val="00B40DF3"/>
    <w:rsid w:val="00B40FB2"/>
    <w:rsid w:val="00B534A3"/>
    <w:rsid w:val="00B55EEC"/>
    <w:rsid w:val="00B55F77"/>
    <w:rsid w:val="00B60DB8"/>
    <w:rsid w:val="00B63944"/>
    <w:rsid w:val="00B64453"/>
    <w:rsid w:val="00B76DA7"/>
    <w:rsid w:val="00B81228"/>
    <w:rsid w:val="00B82499"/>
    <w:rsid w:val="00B82D2E"/>
    <w:rsid w:val="00B836FD"/>
    <w:rsid w:val="00B87B27"/>
    <w:rsid w:val="00B9369D"/>
    <w:rsid w:val="00B94CB1"/>
    <w:rsid w:val="00B96EF3"/>
    <w:rsid w:val="00BA06FE"/>
    <w:rsid w:val="00BA353E"/>
    <w:rsid w:val="00BA46E6"/>
    <w:rsid w:val="00BB279C"/>
    <w:rsid w:val="00BB5E19"/>
    <w:rsid w:val="00BB6075"/>
    <w:rsid w:val="00BC3E2C"/>
    <w:rsid w:val="00BC491C"/>
    <w:rsid w:val="00BE395E"/>
    <w:rsid w:val="00BE76A1"/>
    <w:rsid w:val="00BE77E2"/>
    <w:rsid w:val="00BF0D3D"/>
    <w:rsid w:val="00BF5C04"/>
    <w:rsid w:val="00C02F17"/>
    <w:rsid w:val="00C03B2F"/>
    <w:rsid w:val="00C07511"/>
    <w:rsid w:val="00C108D3"/>
    <w:rsid w:val="00C10A1F"/>
    <w:rsid w:val="00C205A8"/>
    <w:rsid w:val="00C32697"/>
    <w:rsid w:val="00C34BCE"/>
    <w:rsid w:val="00C360BB"/>
    <w:rsid w:val="00C50259"/>
    <w:rsid w:val="00C50F37"/>
    <w:rsid w:val="00C535EA"/>
    <w:rsid w:val="00C57C9F"/>
    <w:rsid w:val="00C6055E"/>
    <w:rsid w:val="00C64D0F"/>
    <w:rsid w:val="00C65881"/>
    <w:rsid w:val="00C66862"/>
    <w:rsid w:val="00C71C2D"/>
    <w:rsid w:val="00C71FB6"/>
    <w:rsid w:val="00C76C2D"/>
    <w:rsid w:val="00C811E0"/>
    <w:rsid w:val="00C8310E"/>
    <w:rsid w:val="00C8445F"/>
    <w:rsid w:val="00C864CC"/>
    <w:rsid w:val="00C90AD1"/>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5B52"/>
    <w:rsid w:val="00D56CD9"/>
    <w:rsid w:val="00D57F66"/>
    <w:rsid w:val="00D640E8"/>
    <w:rsid w:val="00D65880"/>
    <w:rsid w:val="00D72EFA"/>
    <w:rsid w:val="00D766D2"/>
    <w:rsid w:val="00D9194C"/>
    <w:rsid w:val="00D91C1E"/>
    <w:rsid w:val="00D97409"/>
    <w:rsid w:val="00DA13AA"/>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12A2C"/>
    <w:rsid w:val="00E26674"/>
    <w:rsid w:val="00E27C39"/>
    <w:rsid w:val="00E33E9F"/>
    <w:rsid w:val="00E34100"/>
    <w:rsid w:val="00E4145A"/>
    <w:rsid w:val="00E43C14"/>
    <w:rsid w:val="00E46322"/>
    <w:rsid w:val="00E5130D"/>
    <w:rsid w:val="00E54568"/>
    <w:rsid w:val="00E578A6"/>
    <w:rsid w:val="00E64215"/>
    <w:rsid w:val="00E66F16"/>
    <w:rsid w:val="00E7525A"/>
    <w:rsid w:val="00E82765"/>
    <w:rsid w:val="00E84D0F"/>
    <w:rsid w:val="00E87C18"/>
    <w:rsid w:val="00E87FB3"/>
    <w:rsid w:val="00E90E43"/>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110A"/>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EditorsNote">
    <w:name w:val="EditorsNote"/>
    <w:basedOn w:val="Normal"/>
    <w:rsid w:val="00B63944"/>
    <w:pPr>
      <w:spacing w:before="240" w:after="240"/>
    </w:pPr>
    <w:rPr>
      <w:i/>
      <w:iCs/>
    </w:rPr>
  </w:style>
  <w:style w:type="character" w:customStyle="1" w:styleId="kgnlhe">
    <w:name w:val="kgnlhe"/>
    <w:basedOn w:val="DefaultParagraphFont"/>
    <w:rsid w:val="00B63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rec/R-REC-M.1038/en" TargetMode="External"/><Relationship Id="rId18" Type="http://schemas.openxmlformats.org/officeDocument/2006/relationships/hyperlink" Target="https://www.itu.int/rec/R-REC-M.1787/en" TargetMode="External"/><Relationship Id="rId26" Type="http://schemas.openxmlformats.org/officeDocument/2006/relationships/hyperlink" Target="https://www.itu.int/pub/R-REP-M.2477" TargetMode="External"/><Relationship Id="rId3" Type="http://schemas.openxmlformats.org/officeDocument/2006/relationships/customXml" Target="../customXml/item3.xml"/><Relationship Id="rId21" Type="http://schemas.openxmlformats.org/officeDocument/2006/relationships/hyperlink" Target="https://www.itu.int/rec/R-REC-M.1905/en"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741/en" TargetMode="External"/><Relationship Id="rId25" Type="http://schemas.openxmlformats.org/officeDocument/2006/relationships/hyperlink" Target="https://www.itu.int/pub/R-REP-M.2413-2017"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tu.int/rec/R-REC-M.1471/en" TargetMode="External"/><Relationship Id="rId20" Type="http://schemas.openxmlformats.org/officeDocument/2006/relationships/hyperlink" Target="https://www.itu.int/rec/R-REC-M.1903/en" TargetMode="Externa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hyperlink" Target="https://www.itu.int/rec/R-REC-SA.363/en"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itu.int/rec/R-REC-M.1316/en" TargetMode="External"/><Relationship Id="rId23" Type="http://schemas.openxmlformats.org/officeDocument/2006/relationships/hyperlink" Target="https://www.itu.int/rec/R-REC-RS.1260/en" TargetMode="External"/><Relationship Id="rId28" Type="http://schemas.openxmlformats.org/officeDocument/2006/relationships/image" Target="media/image3.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M.1901/en"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184/en" TargetMode="External"/><Relationship Id="rId22" Type="http://schemas.openxmlformats.org/officeDocument/2006/relationships/hyperlink" Target="https://www.itu.int/rec/R-REC-M.1638/en" TargetMode="External"/><Relationship Id="rId27" Type="http://schemas.openxmlformats.org/officeDocument/2006/relationships/image" Target="media/image2.png"/><Relationship Id="rId30" Type="http://schemas.microsoft.com/office/2011/relationships/commentsExtended" Target="commentsExtended.xm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6CA8E38A-5E3F-4EC9-9313-91A3A2F2F8BF}">
  <ds:schemaRefs>
    <ds:schemaRef ds:uri="http://schemas.openxmlformats.org/officeDocument/2006/bibliography"/>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6676</Words>
  <Characters>38059</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Damon Ladson</cp:lastModifiedBy>
  <cp:revision>4</cp:revision>
  <dcterms:created xsi:type="dcterms:W3CDTF">2022-09-29T16:09:00Z</dcterms:created>
  <dcterms:modified xsi:type="dcterms:W3CDTF">2022-09-29T16:10:00Z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